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A647172" w14:textId="77777777">
        <w:tc>
          <w:tcPr>
            <w:tcW w:w="1620" w:type="dxa"/>
            <w:tcBorders>
              <w:bottom w:val="single" w:sz="4" w:space="0" w:color="auto"/>
            </w:tcBorders>
            <w:shd w:val="clear" w:color="auto" w:fill="FFFFFF"/>
            <w:vAlign w:val="center"/>
          </w:tcPr>
          <w:p w14:paraId="654ADAB7" w14:textId="77777777" w:rsidR="00152993" w:rsidRDefault="00D825C5" w:rsidP="00380F77">
            <w:pPr>
              <w:pStyle w:val="Header"/>
              <w:spacing w:before="120" w:after="120"/>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3B5947F" w14:textId="77777777" w:rsidR="00152993" w:rsidRDefault="00705E33" w:rsidP="00380F77">
            <w:pPr>
              <w:pStyle w:val="Header"/>
              <w:jc w:val="center"/>
            </w:pPr>
            <w:hyperlink r:id="rId11" w:anchor="summary" w:history="1">
              <w:r w:rsidRPr="00380F77">
                <w:rPr>
                  <w:rStyle w:val="Hyperlink"/>
                </w:rPr>
                <w:t>272</w:t>
              </w:r>
            </w:hyperlink>
          </w:p>
        </w:tc>
        <w:tc>
          <w:tcPr>
            <w:tcW w:w="1440" w:type="dxa"/>
            <w:tcBorders>
              <w:bottom w:val="single" w:sz="4" w:space="0" w:color="auto"/>
            </w:tcBorders>
            <w:shd w:val="clear" w:color="auto" w:fill="FFFFFF"/>
            <w:vAlign w:val="center"/>
          </w:tcPr>
          <w:p w14:paraId="680E82D5"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FBE1626" w14:textId="77777777" w:rsidR="00152993" w:rsidRDefault="00705E33">
            <w:pPr>
              <w:pStyle w:val="Header"/>
            </w:pPr>
            <w:r>
              <w:t>Advanced Grid Support Requirements for Inverter-Based ESRs</w:t>
            </w:r>
          </w:p>
        </w:tc>
      </w:tr>
    </w:tbl>
    <w:p w14:paraId="4A60DA6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42AD1" w14:paraId="19A2687D" w14:textId="77777777" w:rsidTr="00BD3C22">
        <w:trPr>
          <w:trHeight w:val="440"/>
        </w:trPr>
        <w:tc>
          <w:tcPr>
            <w:tcW w:w="2880" w:type="dxa"/>
            <w:vAlign w:val="center"/>
          </w:tcPr>
          <w:p w14:paraId="1634BD28" w14:textId="77777777" w:rsidR="00C42AD1" w:rsidRDefault="00C42AD1" w:rsidP="00BD3C22">
            <w:pPr>
              <w:pStyle w:val="Header"/>
            </w:pPr>
            <w:r>
              <w:t>Date</w:t>
            </w:r>
          </w:p>
        </w:tc>
        <w:tc>
          <w:tcPr>
            <w:tcW w:w="7560" w:type="dxa"/>
            <w:vAlign w:val="center"/>
          </w:tcPr>
          <w:p w14:paraId="00495DDC" w14:textId="45AB2672" w:rsidR="00C42AD1" w:rsidRDefault="000C005C" w:rsidP="00BD3C22">
            <w:pPr>
              <w:pStyle w:val="NormalArial"/>
            </w:pPr>
            <w:r>
              <w:t>August</w:t>
            </w:r>
            <w:r w:rsidR="00C42AD1">
              <w:t xml:space="preserve"> </w:t>
            </w:r>
            <w:r>
              <w:t>1</w:t>
            </w:r>
            <w:r w:rsidR="00C42AD1">
              <w:t>, 2025</w:t>
            </w:r>
          </w:p>
        </w:tc>
      </w:tr>
      <w:tr w:rsidR="00C42AD1" w14:paraId="6F1C908D" w14:textId="77777777" w:rsidTr="00BD3C22">
        <w:trPr>
          <w:trHeight w:val="467"/>
        </w:trPr>
        <w:tc>
          <w:tcPr>
            <w:tcW w:w="2880" w:type="dxa"/>
            <w:tcBorders>
              <w:left w:val="nil"/>
              <w:bottom w:val="nil"/>
              <w:right w:val="nil"/>
            </w:tcBorders>
            <w:shd w:val="clear" w:color="auto" w:fill="FFFFFF"/>
            <w:vAlign w:val="center"/>
          </w:tcPr>
          <w:p w14:paraId="068F334B" w14:textId="77777777" w:rsidR="00C42AD1" w:rsidRDefault="00C42AD1" w:rsidP="00BD3C22">
            <w:pPr>
              <w:pStyle w:val="NormalArial"/>
            </w:pPr>
          </w:p>
        </w:tc>
        <w:tc>
          <w:tcPr>
            <w:tcW w:w="7560" w:type="dxa"/>
            <w:tcBorders>
              <w:top w:val="nil"/>
              <w:left w:val="nil"/>
              <w:bottom w:val="nil"/>
              <w:right w:val="nil"/>
            </w:tcBorders>
            <w:vAlign w:val="center"/>
          </w:tcPr>
          <w:p w14:paraId="3EAF88B6" w14:textId="77777777" w:rsidR="00C42AD1" w:rsidRDefault="00C42AD1" w:rsidP="00BD3C22">
            <w:pPr>
              <w:pStyle w:val="NormalArial"/>
            </w:pPr>
          </w:p>
        </w:tc>
      </w:tr>
      <w:tr w:rsidR="00C42AD1" w14:paraId="4A76DC4F" w14:textId="77777777" w:rsidTr="00BD3C22">
        <w:trPr>
          <w:trHeight w:val="440"/>
        </w:trPr>
        <w:tc>
          <w:tcPr>
            <w:tcW w:w="10440" w:type="dxa"/>
            <w:gridSpan w:val="2"/>
            <w:shd w:val="clear" w:color="auto" w:fill="FFFFFF"/>
            <w:vAlign w:val="center"/>
          </w:tcPr>
          <w:p w14:paraId="35E26CDB" w14:textId="77777777" w:rsidR="00C42AD1" w:rsidRDefault="00C42AD1" w:rsidP="00BD3C22">
            <w:pPr>
              <w:pStyle w:val="Header"/>
              <w:jc w:val="center"/>
            </w:pPr>
            <w:r>
              <w:t>Submitter’s Information</w:t>
            </w:r>
          </w:p>
        </w:tc>
      </w:tr>
      <w:tr w:rsidR="00C42AD1" w14:paraId="483B1295" w14:textId="77777777" w:rsidTr="00BD3C22">
        <w:trPr>
          <w:trHeight w:val="350"/>
        </w:trPr>
        <w:tc>
          <w:tcPr>
            <w:tcW w:w="2880" w:type="dxa"/>
            <w:shd w:val="clear" w:color="auto" w:fill="FFFFFF"/>
            <w:vAlign w:val="center"/>
          </w:tcPr>
          <w:p w14:paraId="4CEE98DE" w14:textId="77777777" w:rsidR="00C42AD1" w:rsidRPr="00EC55B3" w:rsidRDefault="00C42AD1" w:rsidP="00BD3C22">
            <w:pPr>
              <w:pStyle w:val="Header"/>
            </w:pPr>
            <w:r w:rsidRPr="00EC55B3">
              <w:t>Name</w:t>
            </w:r>
          </w:p>
        </w:tc>
        <w:tc>
          <w:tcPr>
            <w:tcW w:w="7560" w:type="dxa"/>
            <w:vAlign w:val="center"/>
          </w:tcPr>
          <w:p w14:paraId="786B5223" w14:textId="77777777" w:rsidR="00C42AD1" w:rsidRDefault="00C42AD1" w:rsidP="00BD3C22">
            <w:pPr>
              <w:pStyle w:val="NormalArial"/>
            </w:pPr>
            <w:r>
              <w:t>Michael Ratliff</w:t>
            </w:r>
          </w:p>
        </w:tc>
      </w:tr>
      <w:tr w:rsidR="00C42AD1" w14:paraId="65716A58" w14:textId="77777777" w:rsidTr="00BD3C22">
        <w:trPr>
          <w:trHeight w:val="350"/>
        </w:trPr>
        <w:tc>
          <w:tcPr>
            <w:tcW w:w="2880" w:type="dxa"/>
            <w:shd w:val="clear" w:color="auto" w:fill="FFFFFF"/>
            <w:vAlign w:val="center"/>
          </w:tcPr>
          <w:p w14:paraId="1D44C05D" w14:textId="77777777" w:rsidR="00C42AD1" w:rsidRPr="00EC55B3" w:rsidRDefault="00C42AD1" w:rsidP="00BD3C22">
            <w:pPr>
              <w:pStyle w:val="Header"/>
            </w:pPr>
            <w:r w:rsidRPr="00EC55B3">
              <w:t>E-mail Address</w:t>
            </w:r>
          </w:p>
        </w:tc>
        <w:tc>
          <w:tcPr>
            <w:tcW w:w="7560" w:type="dxa"/>
            <w:vAlign w:val="center"/>
          </w:tcPr>
          <w:p w14:paraId="71946847" w14:textId="77777777" w:rsidR="00C42AD1" w:rsidRDefault="00C42AD1" w:rsidP="00BD3C22">
            <w:pPr>
              <w:pStyle w:val="NormalArial"/>
            </w:pPr>
            <w:hyperlink r:id="rId12" w:history="1">
              <w:r w:rsidRPr="00D779BB">
                <w:rPr>
                  <w:rStyle w:val="Hyperlink"/>
                </w:rPr>
                <w:t>mratliff@spearmintenergy.com</w:t>
              </w:r>
            </w:hyperlink>
          </w:p>
        </w:tc>
      </w:tr>
      <w:tr w:rsidR="00C42AD1" w14:paraId="0AA81504" w14:textId="77777777" w:rsidTr="00BD3C22">
        <w:trPr>
          <w:trHeight w:val="350"/>
        </w:trPr>
        <w:tc>
          <w:tcPr>
            <w:tcW w:w="2880" w:type="dxa"/>
            <w:shd w:val="clear" w:color="auto" w:fill="FFFFFF"/>
            <w:vAlign w:val="center"/>
          </w:tcPr>
          <w:p w14:paraId="4B09AA3A" w14:textId="77777777" w:rsidR="00C42AD1" w:rsidRPr="00EC55B3" w:rsidRDefault="00C42AD1" w:rsidP="00BD3C22">
            <w:pPr>
              <w:pStyle w:val="Header"/>
            </w:pPr>
            <w:r w:rsidRPr="00EC55B3">
              <w:t>Company</w:t>
            </w:r>
          </w:p>
        </w:tc>
        <w:tc>
          <w:tcPr>
            <w:tcW w:w="7560" w:type="dxa"/>
            <w:vAlign w:val="center"/>
          </w:tcPr>
          <w:p w14:paraId="4CD4615D" w14:textId="77777777" w:rsidR="00C42AD1" w:rsidRDefault="00C42AD1" w:rsidP="00BD3C22">
            <w:pPr>
              <w:pStyle w:val="NormalArial"/>
            </w:pPr>
            <w:r>
              <w:t>Spearmint Energy</w:t>
            </w:r>
          </w:p>
        </w:tc>
      </w:tr>
      <w:tr w:rsidR="00C42AD1" w14:paraId="3FBE83BB" w14:textId="77777777" w:rsidTr="00BD3C22">
        <w:trPr>
          <w:trHeight w:val="350"/>
        </w:trPr>
        <w:tc>
          <w:tcPr>
            <w:tcW w:w="2880" w:type="dxa"/>
            <w:shd w:val="clear" w:color="auto" w:fill="FFFFFF"/>
            <w:vAlign w:val="center"/>
          </w:tcPr>
          <w:p w14:paraId="6D3AE0F7" w14:textId="77777777" w:rsidR="00C42AD1" w:rsidRPr="00EC55B3" w:rsidRDefault="00C42AD1" w:rsidP="00BD3C22">
            <w:pPr>
              <w:pStyle w:val="Header"/>
            </w:pPr>
            <w:r w:rsidRPr="00EC55B3">
              <w:t>Phone Number</w:t>
            </w:r>
          </w:p>
        </w:tc>
        <w:tc>
          <w:tcPr>
            <w:tcW w:w="7560" w:type="dxa"/>
            <w:vAlign w:val="center"/>
          </w:tcPr>
          <w:p w14:paraId="06D54B83" w14:textId="77777777" w:rsidR="00C42AD1" w:rsidRDefault="00C42AD1" w:rsidP="00BD3C22">
            <w:pPr>
              <w:pStyle w:val="NormalArial"/>
            </w:pPr>
            <w:r>
              <w:t>812-322-4164</w:t>
            </w:r>
          </w:p>
        </w:tc>
      </w:tr>
      <w:tr w:rsidR="00C42AD1" w14:paraId="7F9A1BBA" w14:textId="77777777" w:rsidTr="00BD3C22">
        <w:trPr>
          <w:trHeight w:val="350"/>
        </w:trPr>
        <w:tc>
          <w:tcPr>
            <w:tcW w:w="2880" w:type="dxa"/>
            <w:shd w:val="clear" w:color="auto" w:fill="FFFFFF"/>
            <w:vAlign w:val="center"/>
          </w:tcPr>
          <w:p w14:paraId="0AD07E0B" w14:textId="77777777" w:rsidR="00C42AD1" w:rsidRPr="00EC55B3" w:rsidRDefault="00C42AD1" w:rsidP="00BD3C22">
            <w:pPr>
              <w:pStyle w:val="Header"/>
            </w:pPr>
            <w:r>
              <w:t>Cell</w:t>
            </w:r>
            <w:r w:rsidRPr="00EC55B3">
              <w:t xml:space="preserve"> Number</w:t>
            </w:r>
          </w:p>
        </w:tc>
        <w:tc>
          <w:tcPr>
            <w:tcW w:w="7560" w:type="dxa"/>
            <w:vAlign w:val="center"/>
          </w:tcPr>
          <w:p w14:paraId="7B802F0E" w14:textId="77777777" w:rsidR="00C42AD1" w:rsidRDefault="00C42AD1" w:rsidP="00BD3C22">
            <w:pPr>
              <w:pStyle w:val="NormalArial"/>
            </w:pPr>
          </w:p>
        </w:tc>
      </w:tr>
      <w:tr w:rsidR="00C42AD1" w14:paraId="43765FE3" w14:textId="77777777" w:rsidTr="00BD3C22">
        <w:trPr>
          <w:trHeight w:val="350"/>
        </w:trPr>
        <w:tc>
          <w:tcPr>
            <w:tcW w:w="2880" w:type="dxa"/>
            <w:shd w:val="clear" w:color="auto" w:fill="FFFFFF"/>
            <w:vAlign w:val="center"/>
          </w:tcPr>
          <w:p w14:paraId="5626A149" w14:textId="77777777" w:rsidR="00C42AD1" w:rsidRPr="00EC55B3" w:rsidDel="00075A94" w:rsidRDefault="00C42AD1" w:rsidP="00BD3C22">
            <w:pPr>
              <w:pStyle w:val="Header"/>
            </w:pPr>
            <w:r>
              <w:t>Market Segment</w:t>
            </w:r>
          </w:p>
        </w:tc>
        <w:tc>
          <w:tcPr>
            <w:tcW w:w="7560" w:type="dxa"/>
            <w:vAlign w:val="center"/>
          </w:tcPr>
          <w:p w14:paraId="23064AF5" w14:textId="77777777" w:rsidR="00C42AD1" w:rsidRDefault="00C42AD1" w:rsidP="00BD3C22">
            <w:pPr>
              <w:pStyle w:val="NormalArial"/>
            </w:pPr>
            <w:r>
              <w:t>Independent Generator</w:t>
            </w:r>
          </w:p>
        </w:tc>
      </w:tr>
    </w:tbl>
    <w:p w14:paraId="3FAC34DD"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4879" w14:paraId="6D96DBC3" w14:textId="77777777" w:rsidTr="00675B7E">
        <w:trPr>
          <w:trHeight w:val="350"/>
        </w:trPr>
        <w:tc>
          <w:tcPr>
            <w:tcW w:w="10440" w:type="dxa"/>
            <w:tcBorders>
              <w:bottom w:val="single" w:sz="4" w:space="0" w:color="auto"/>
            </w:tcBorders>
            <w:shd w:val="clear" w:color="auto" w:fill="FFFFFF"/>
            <w:vAlign w:val="center"/>
          </w:tcPr>
          <w:p w14:paraId="705E52AE" w14:textId="2D1DF77C" w:rsidR="002F4879" w:rsidRDefault="002F4879" w:rsidP="00675B7E">
            <w:pPr>
              <w:pStyle w:val="Header"/>
              <w:jc w:val="center"/>
            </w:pPr>
            <w:r>
              <w:t>Comments</w:t>
            </w:r>
          </w:p>
        </w:tc>
      </w:tr>
    </w:tbl>
    <w:p w14:paraId="74A7F960" w14:textId="3D34F279" w:rsidR="00C42AD1" w:rsidRPr="00C42AD1" w:rsidRDefault="00C42AD1" w:rsidP="009A2A94">
      <w:pPr>
        <w:pStyle w:val="NormalArial"/>
        <w:spacing w:before="120"/>
      </w:pPr>
      <w:r w:rsidRPr="00C42AD1">
        <w:t xml:space="preserve">Spearmint Energy appreciates ERCOT’s continued efforts to evolve the </w:t>
      </w:r>
      <w:r w:rsidR="00341A25">
        <w:t>g</w:t>
      </w:r>
      <w:r w:rsidR="00341A25" w:rsidRPr="00C42AD1">
        <w:t>rid</w:t>
      </w:r>
      <w:r w:rsidR="00341A25">
        <w:t xml:space="preserve"> </w:t>
      </w:r>
      <w:r w:rsidR="00AF201B">
        <w:t>f</w:t>
      </w:r>
      <w:r w:rsidR="00AF201B" w:rsidRPr="00C42AD1">
        <w:t xml:space="preserve">orming </w:t>
      </w:r>
      <w:r w:rsidRPr="00C42AD1">
        <w:t>(</w:t>
      </w:r>
      <w:r w:rsidR="00AF201B">
        <w:t>“</w:t>
      </w:r>
      <w:r w:rsidRPr="00C42AD1">
        <w:t>GFM</w:t>
      </w:r>
      <w:r w:rsidR="00AF201B">
        <w:t>”</w:t>
      </w:r>
      <w:r w:rsidRPr="00C42AD1">
        <w:t xml:space="preserve">) and </w:t>
      </w:r>
      <w:r w:rsidR="00AF201B">
        <w:t>a</w:t>
      </w:r>
      <w:r w:rsidR="00AF201B" w:rsidRPr="00C42AD1">
        <w:t xml:space="preserve">dvanced </w:t>
      </w:r>
      <w:r w:rsidR="00AF201B">
        <w:t>g</w:t>
      </w:r>
      <w:r w:rsidR="00AF201B" w:rsidRPr="00C42AD1">
        <w:t xml:space="preserve">rid </w:t>
      </w:r>
      <w:r w:rsidR="00AF201B">
        <w:t xml:space="preserve">support </w:t>
      </w:r>
      <w:r w:rsidRPr="00C42AD1">
        <w:t>(</w:t>
      </w:r>
      <w:r w:rsidR="00AF201B">
        <w:t>“</w:t>
      </w:r>
      <w:r w:rsidRPr="00C42AD1">
        <w:t>AGS</w:t>
      </w:r>
      <w:r w:rsidR="00AF201B">
        <w:t>”</w:t>
      </w:r>
      <w:r w:rsidRPr="00C42AD1">
        <w:t xml:space="preserve">) framework and supports the broader goals of enhancing system reliability and </w:t>
      </w:r>
      <w:r w:rsidR="00341A25">
        <w:t>I</w:t>
      </w:r>
      <w:r w:rsidR="00341A25" w:rsidRPr="00C42AD1">
        <w:t>nverter</w:t>
      </w:r>
      <w:r w:rsidRPr="00C42AD1">
        <w:t>-</w:t>
      </w:r>
      <w:r w:rsidR="00341A25">
        <w:t>B</w:t>
      </w:r>
      <w:r w:rsidR="00341A25" w:rsidRPr="00C42AD1">
        <w:t>ased</w:t>
      </w:r>
      <w:r w:rsidRPr="00C42AD1">
        <w:t xml:space="preserve"> </w:t>
      </w:r>
      <w:r w:rsidR="00341A25">
        <w:t>R</w:t>
      </w:r>
      <w:r w:rsidR="00341A25" w:rsidRPr="00C42AD1">
        <w:t xml:space="preserve">esource </w:t>
      </w:r>
      <w:r w:rsidR="00341A25">
        <w:t xml:space="preserve">(IBR) </w:t>
      </w:r>
      <w:r w:rsidRPr="00C42AD1">
        <w:t xml:space="preserve">performance. </w:t>
      </w:r>
      <w:r w:rsidR="009A2A94">
        <w:t xml:space="preserve"> </w:t>
      </w:r>
      <w:r w:rsidRPr="00C42AD1">
        <w:t xml:space="preserve">However, we respectfully submit the following comments on Nodal Operating Guide Revision Request (NOGRR) 272, which we believe merit consideration to ensure the proposed requirements are technically feasible and do not unintentionally inhibit resource optimization or interoperability. </w:t>
      </w:r>
    </w:p>
    <w:p w14:paraId="6B16DA06" w14:textId="77777777" w:rsidR="00C42AD1" w:rsidRPr="00C42AD1" w:rsidRDefault="00C42AD1" w:rsidP="00C42AD1">
      <w:pPr>
        <w:rPr>
          <w:rFonts w:ascii="Arial" w:hAnsi="Arial"/>
        </w:rPr>
      </w:pPr>
    </w:p>
    <w:p w14:paraId="166099AF" w14:textId="232D740C" w:rsidR="00C42AD1" w:rsidRPr="00C42AD1" w:rsidRDefault="00C42AD1" w:rsidP="00C42AD1">
      <w:pPr>
        <w:rPr>
          <w:rFonts w:ascii="Arial" w:hAnsi="Arial"/>
        </w:rPr>
      </w:pPr>
      <w:r w:rsidRPr="00C42AD1">
        <w:rPr>
          <w:rFonts w:ascii="Arial" w:hAnsi="Arial"/>
        </w:rPr>
        <w:t xml:space="preserve">The concerns outlined below are not exhaustive but are meant to add to the comments </w:t>
      </w:r>
      <w:r w:rsidR="00CD52E6">
        <w:rPr>
          <w:rFonts w:ascii="Arial" w:hAnsi="Arial"/>
        </w:rPr>
        <w:t xml:space="preserve">submitted </w:t>
      </w:r>
      <w:r w:rsidRPr="00C42AD1">
        <w:rPr>
          <w:rFonts w:ascii="Arial" w:hAnsi="Arial"/>
        </w:rPr>
        <w:t xml:space="preserve">by other </w:t>
      </w:r>
      <w:r w:rsidR="009A2A94">
        <w:rPr>
          <w:rFonts w:ascii="Arial" w:hAnsi="Arial"/>
        </w:rPr>
        <w:t>M</w:t>
      </w:r>
      <w:r w:rsidR="009A2A94" w:rsidRPr="00C42AD1">
        <w:rPr>
          <w:rFonts w:ascii="Arial" w:hAnsi="Arial"/>
        </w:rPr>
        <w:t xml:space="preserve">arket </w:t>
      </w:r>
      <w:r w:rsidR="009A2A94">
        <w:rPr>
          <w:rFonts w:ascii="Arial" w:hAnsi="Arial"/>
        </w:rPr>
        <w:t>P</w:t>
      </w:r>
      <w:r w:rsidR="009A2A94" w:rsidRPr="00C42AD1">
        <w:rPr>
          <w:rFonts w:ascii="Arial" w:hAnsi="Arial"/>
        </w:rPr>
        <w:t>articipants</w:t>
      </w:r>
      <w:r w:rsidRPr="00C42AD1">
        <w:rPr>
          <w:rFonts w:ascii="Arial" w:hAnsi="Arial"/>
        </w:rPr>
        <w:t xml:space="preserve">, including </w:t>
      </w:r>
      <w:hyperlink r:id="rId13" w:history="1">
        <w:r w:rsidRPr="00C42AD1">
          <w:rPr>
            <w:rFonts w:ascii="Arial" w:hAnsi="Arial"/>
            <w:color w:val="0000FF"/>
            <w:u w:val="single"/>
          </w:rPr>
          <w:t>Plus Power</w:t>
        </w:r>
      </w:hyperlink>
      <w:r w:rsidRPr="00C42AD1">
        <w:rPr>
          <w:rFonts w:ascii="Arial" w:hAnsi="Arial"/>
        </w:rPr>
        <w:t xml:space="preserve"> and </w:t>
      </w:r>
      <w:hyperlink r:id="rId14" w:history="1">
        <w:r w:rsidRPr="00C42AD1">
          <w:rPr>
            <w:rFonts w:ascii="Arial" w:hAnsi="Arial"/>
            <w:color w:val="0000FF"/>
            <w:u w:val="single"/>
          </w:rPr>
          <w:t>HGP Storage.</w:t>
        </w:r>
      </w:hyperlink>
      <w:r w:rsidRPr="00C42AD1">
        <w:rPr>
          <w:rFonts w:ascii="Arial" w:hAnsi="Arial"/>
        </w:rPr>
        <w:t xml:space="preserve"> </w:t>
      </w:r>
      <w:r w:rsidR="009A2A94">
        <w:rPr>
          <w:rFonts w:ascii="Arial" w:hAnsi="Arial"/>
        </w:rPr>
        <w:t xml:space="preserve"> </w:t>
      </w:r>
      <w:r w:rsidRPr="00C42AD1">
        <w:rPr>
          <w:rFonts w:ascii="Arial" w:hAnsi="Arial"/>
        </w:rPr>
        <w:t xml:space="preserve">The technical issues outlined below further demonstrate the technical flaws of NOGRR272 and the degree to which these requirements may harm battery operators and diminish the value </w:t>
      </w:r>
      <w:r w:rsidR="00341A25">
        <w:rPr>
          <w:rFonts w:ascii="Arial" w:hAnsi="Arial"/>
        </w:rPr>
        <w:t>E</w:t>
      </w:r>
      <w:r w:rsidR="00341A25" w:rsidRPr="00C42AD1">
        <w:rPr>
          <w:rFonts w:ascii="Arial" w:hAnsi="Arial"/>
        </w:rPr>
        <w:t xml:space="preserve">nergy </w:t>
      </w:r>
      <w:r w:rsidR="00341A25">
        <w:rPr>
          <w:rFonts w:ascii="Arial" w:hAnsi="Arial"/>
        </w:rPr>
        <w:t>S</w:t>
      </w:r>
      <w:r w:rsidR="00341A25" w:rsidRPr="00C42AD1">
        <w:rPr>
          <w:rFonts w:ascii="Arial" w:hAnsi="Arial"/>
        </w:rPr>
        <w:t xml:space="preserve">torage </w:t>
      </w:r>
      <w:r w:rsidR="00341A25">
        <w:rPr>
          <w:rFonts w:ascii="Arial" w:hAnsi="Arial"/>
        </w:rPr>
        <w:t>R</w:t>
      </w:r>
      <w:r w:rsidR="00341A25" w:rsidRPr="00C42AD1">
        <w:rPr>
          <w:rFonts w:ascii="Arial" w:hAnsi="Arial"/>
        </w:rPr>
        <w:t>esources</w:t>
      </w:r>
      <w:r w:rsidR="00341A25">
        <w:rPr>
          <w:rFonts w:ascii="Arial" w:hAnsi="Arial"/>
        </w:rPr>
        <w:t xml:space="preserve"> (ESRs)</w:t>
      </w:r>
      <w:r w:rsidRPr="00C42AD1">
        <w:rPr>
          <w:rFonts w:ascii="Arial" w:hAnsi="Arial"/>
        </w:rPr>
        <w:t xml:space="preserve"> can deliver to the market.</w:t>
      </w:r>
      <w:r w:rsidR="00CB460B">
        <w:rPr>
          <w:rFonts w:ascii="Arial" w:hAnsi="Arial"/>
        </w:rPr>
        <w:t xml:space="preserve"> </w:t>
      </w:r>
      <w:r w:rsidR="009A2A94">
        <w:rPr>
          <w:rFonts w:ascii="Arial" w:hAnsi="Arial"/>
        </w:rPr>
        <w:t xml:space="preserve"> </w:t>
      </w:r>
      <w:r w:rsidR="00EE2B05">
        <w:rPr>
          <w:rFonts w:ascii="Arial" w:hAnsi="Arial"/>
        </w:rPr>
        <w:t xml:space="preserve">Based on the following comments, </w:t>
      </w:r>
      <w:r w:rsidR="00CB460B">
        <w:rPr>
          <w:rFonts w:ascii="Arial" w:hAnsi="Arial"/>
        </w:rPr>
        <w:t>Spearmint Energy has provided additional proposed changes to the re</w:t>
      </w:r>
      <w:r w:rsidR="00EE2B05">
        <w:rPr>
          <w:rFonts w:ascii="Arial" w:hAnsi="Arial"/>
        </w:rPr>
        <w:t xml:space="preserve">visions </w:t>
      </w:r>
      <w:hyperlink r:id="rId15" w:history="1">
        <w:r w:rsidR="00EE2B05" w:rsidRPr="007B1457">
          <w:rPr>
            <w:rStyle w:val="Hyperlink"/>
            <w:rFonts w:ascii="Arial" w:hAnsi="Arial"/>
          </w:rPr>
          <w:t>Joint Commenters</w:t>
        </w:r>
      </w:hyperlink>
      <w:r w:rsidR="00EE2B05">
        <w:rPr>
          <w:rFonts w:ascii="Arial" w:hAnsi="Arial"/>
        </w:rPr>
        <w:t xml:space="preserve"> submitted on July 9, 2025.</w:t>
      </w:r>
    </w:p>
    <w:p w14:paraId="12F48307" w14:textId="77777777" w:rsidR="00C42AD1" w:rsidRPr="00C42AD1" w:rsidRDefault="00C42AD1" w:rsidP="00C42AD1">
      <w:pPr>
        <w:rPr>
          <w:rFonts w:ascii="Arial" w:hAnsi="Arial"/>
        </w:rPr>
      </w:pPr>
    </w:p>
    <w:p w14:paraId="49535CB7" w14:textId="1D53BAFE" w:rsidR="00C42AD1" w:rsidRPr="00C42AD1" w:rsidRDefault="00C42AD1" w:rsidP="00C42AD1">
      <w:pPr>
        <w:rPr>
          <w:rFonts w:ascii="Arial" w:hAnsi="Arial"/>
        </w:rPr>
      </w:pPr>
      <w:r w:rsidRPr="00C42AD1">
        <w:rPr>
          <w:rFonts w:ascii="Arial" w:hAnsi="Arial"/>
          <w:b/>
          <w:bCs/>
        </w:rPr>
        <w:t xml:space="preserve">First, </w:t>
      </w:r>
      <w:r w:rsidR="007B1457">
        <w:rPr>
          <w:rFonts w:ascii="Arial" w:hAnsi="Arial"/>
        </w:rPr>
        <w:t xml:space="preserve">in reviewing </w:t>
      </w:r>
      <w:hyperlink r:id="rId16" w:history="1">
        <w:r w:rsidR="007B1457" w:rsidRPr="007B1457">
          <w:rPr>
            <w:rStyle w:val="Hyperlink"/>
            <w:rFonts w:ascii="Arial" w:hAnsi="Arial"/>
          </w:rPr>
          <w:t>ERCOT’s July 1, 2025 comments</w:t>
        </w:r>
      </w:hyperlink>
      <w:r w:rsidR="007B1457">
        <w:rPr>
          <w:rFonts w:ascii="Arial" w:hAnsi="Arial"/>
        </w:rPr>
        <w:t xml:space="preserve">, </w:t>
      </w:r>
      <w:r w:rsidRPr="00C42AD1">
        <w:rPr>
          <w:rFonts w:ascii="Arial" w:hAnsi="Arial"/>
        </w:rPr>
        <w:t xml:space="preserve">we are concerned that </w:t>
      </w:r>
      <w:r w:rsidR="007B1457">
        <w:rPr>
          <w:rFonts w:ascii="Arial" w:hAnsi="Arial"/>
        </w:rPr>
        <w:t xml:space="preserve">the proposed requirement </w:t>
      </w:r>
      <w:r w:rsidR="003F50E3">
        <w:rPr>
          <w:rFonts w:ascii="Arial" w:hAnsi="Arial"/>
        </w:rPr>
        <w:t xml:space="preserve">that </w:t>
      </w:r>
      <w:r w:rsidR="00A77082">
        <w:rPr>
          <w:rFonts w:ascii="Arial" w:hAnsi="Arial"/>
        </w:rPr>
        <w:t xml:space="preserve">“those </w:t>
      </w:r>
      <w:r w:rsidR="00977C11">
        <w:rPr>
          <w:rFonts w:ascii="Arial" w:hAnsi="Arial"/>
        </w:rPr>
        <w:t xml:space="preserve">portions of </w:t>
      </w:r>
      <w:r w:rsidR="00A77082">
        <w:rPr>
          <w:rFonts w:ascii="Arial" w:hAnsi="Arial"/>
        </w:rPr>
        <w:t xml:space="preserve">any subsequent ESR modifications that add MW capacity or </w:t>
      </w:r>
      <w:r w:rsidR="00281197">
        <w:rPr>
          <w:rFonts w:ascii="Arial" w:hAnsi="Arial"/>
        </w:rPr>
        <w:t xml:space="preserve">make non-in-kind replacements of equipment” does </w:t>
      </w:r>
      <w:r w:rsidRPr="00C42AD1">
        <w:rPr>
          <w:rFonts w:ascii="Arial" w:hAnsi="Arial"/>
        </w:rPr>
        <w:t xml:space="preserve">not adequately distinguish between medium voltage and high voltage augmentation scenarios. </w:t>
      </w:r>
      <w:r w:rsidR="009A2A94">
        <w:rPr>
          <w:rFonts w:ascii="Arial" w:hAnsi="Arial"/>
        </w:rPr>
        <w:t xml:space="preserve"> </w:t>
      </w:r>
      <w:r w:rsidRPr="00C42AD1">
        <w:rPr>
          <w:rFonts w:ascii="Arial" w:hAnsi="Arial"/>
        </w:rPr>
        <w:t>In many cases, augmentation of newer AC Block systems will increase the MVA/</w:t>
      </w:r>
      <w:proofErr w:type="spellStart"/>
      <w:r w:rsidRPr="00C42AD1">
        <w:rPr>
          <w:rFonts w:ascii="Arial" w:hAnsi="Arial"/>
        </w:rPr>
        <w:t>MWac</w:t>
      </w:r>
      <w:proofErr w:type="spellEnd"/>
      <w:r w:rsidRPr="00C42AD1">
        <w:rPr>
          <w:rFonts w:ascii="Arial" w:hAnsi="Arial"/>
        </w:rPr>
        <w:t xml:space="preserve"> nameplate at the medium voltage level only, without altering the rating of the Main Power Transformer(s) </w:t>
      </w:r>
      <w:r w:rsidR="00B64D68">
        <w:rPr>
          <w:rFonts w:ascii="Arial" w:hAnsi="Arial"/>
        </w:rPr>
        <w:t xml:space="preserve">(MPT(s)) </w:t>
      </w:r>
      <w:r w:rsidRPr="00C42AD1">
        <w:rPr>
          <w:rFonts w:ascii="Arial" w:hAnsi="Arial"/>
        </w:rPr>
        <w:t xml:space="preserve">or the high voltage substation equipment. </w:t>
      </w:r>
      <w:r w:rsidR="00CB40B2">
        <w:rPr>
          <w:rFonts w:ascii="Arial" w:hAnsi="Arial"/>
        </w:rPr>
        <w:t xml:space="preserve"> </w:t>
      </w:r>
      <w:r w:rsidRPr="00C42AD1">
        <w:rPr>
          <w:rFonts w:ascii="Arial" w:hAnsi="Arial"/>
        </w:rPr>
        <w:t xml:space="preserve">As currently </w:t>
      </w:r>
      <w:r w:rsidR="00A0495B">
        <w:rPr>
          <w:rFonts w:ascii="Arial" w:hAnsi="Arial"/>
        </w:rPr>
        <w:t xml:space="preserve">proposed by ERCOT, </w:t>
      </w:r>
      <w:r w:rsidRPr="00C42AD1">
        <w:rPr>
          <w:rFonts w:ascii="Arial" w:hAnsi="Arial"/>
        </w:rPr>
        <w:t>th</w:t>
      </w:r>
      <w:r w:rsidR="00A0495B">
        <w:rPr>
          <w:rFonts w:ascii="Arial" w:hAnsi="Arial"/>
        </w:rPr>
        <w:t xml:space="preserve">is expanded requirement </w:t>
      </w:r>
      <w:r w:rsidRPr="00C42AD1">
        <w:rPr>
          <w:rFonts w:ascii="Arial" w:hAnsi="Arial"/>
        </w:rPr>
        <w:t xml:space="preserve">could inadvertently apply AGS obligations to </w:t>
      </w:r>
      <w:r w:rsidR="00536674" w:rsidRPr="00C34DCC">
        <w:rPr>
          <w:rFonts w:ascii="Arial" w:hAnsi="Arial"/>
        </w:rPr>
        <w:t>updates</w:t>
      </w:r>
      <w:r w:rsidRPr="00C42AD1">
        <w:rPr>
          <w:rFonts w:ascii="Arial" w:hAnsi="Arial"/>
        </w:rPr>
        <w:t xml:space="preserve"> that have not materially changed </w:t>
      </w:r>
      <w:proofErr w:type="gramStart"/>
      <w:r w:rsidR="00EE2B05">
        <w:rPr>
          <w:rFonts w:ascii="Arial" w:hAnsi="Arial"/>
        </w:rPr>
        <w:t xml:space="preserve">an </w:t>
      </w:r>
      <w:r w:rsidR="00A24772">
        <w:rPr>
          <w:rFonts w:ascii="Arial" w:hAnsi="Arial"/>
        </w:rPr>
        <w:t>ESR’s</w:t>
      </w:r>
      <w:proofErr w:type="gramEnd"/>
      <w:r w:rsidR="00E9231A">
        <w:rPr>
          <w:rFonts w:ascii="Arial" w:hAnsi="Arial"/>
        </w:rPr>
        <w:t xml:space="preserve"> </w:t>
      </w:r>
      <w:r w:rsidRPr="00C42AD1">
        <w:rPr>
          <w:rFonts w:ascii="Arial" w:hAnsi="Arial"/>
        </w:rPr>
        <w:t>high-voltage interconnection characteristics.</w:t>
      </w:r>
    </w:p>
    <w:p w14:paraId="1E18A2A9" w14:textId="77777777" w:rsidR="00C42AD1" w:rsidRPr="00C42AD1" w:rsidRDefault="00C42AD1" w:rsidP="00C42AD1">
      <w:pPr>
        <w:rPr>
          <w:rFonts w:ascii="Arial" w:hAnsi="Arial"/>
        </w:rPr>
      </w:pPr>
    </w:p>
    <w:p w14:paraId="3225007E" w14:textId="56B87E49" w:rsidR="00C42AD1" w:rsidRPr="00C42AD1" w:rsidRDefault="00C42AD1" w:rsidP="00C42AD1">
      <w:pPr>
        <w:rPr>
          <w:rFonts w:ascii="Arial" w:hAnsi="Arial"/>
        </w:rPr>
      </w:pPr>
      <w:r w:rsidRPr="00C42AD1">
        <w:rPr>
          <w:rFonts w:ascii="Arial" w:hAnsi="Arial"/>
        </w:rPr>
        <w:lastRenderedPageBreak/>
        <w:t xml:space="preserve">Additionally, the integration of new inverters with GFM capabilities into existing </w:t>
      </w:r>
      <w:r w:rsidR="00E9231A">
        <w:rPr>
          <w:rFonts w:ascii="Arial" w:hAnsi="Arial"/>
        </w:rPr>
        <w:t xml:space="preserve">ESRs </w:t>
      </w:r>
      <w:r w:rsidRPr="00C42AD1">
        <w:rPr>
          <w:rFonts w:ascii="Arial" w:hAnsi="Arial"/>
        </w:rPr>
        <w:t xml:space="preserve">may introduce interoperability challenges between legacy and new units. </w:t>
      </w:r>
      <w:r w:rsidR="00CB40B2">
        <w:rPr>
          <w:rFonts w:ascii="Arial" w:hAnsi="Arial"/>
        </w:rPr>
        <w:t xml:space="preserve"> </w:t>
      </w:r>
      <w:r w:rsidRPr="00C42AD1">
        <w:rPr>
          <w:rFonts w:ascii="Arial" w:hAnsi="Arial"/>
        </w:rPr>
        <w:t xml:space="preserve">These challenges could affect protection schemes and control settings, potentially compromising system stability. </w:t>
      </w:r>
      <w:r w:rsidR="00CB40B2">
        <w:rPr>
          <w:rFonts w:ascii="Arial" w:hAnsi="Arial"/>
        </w:rPr>
        <w:t xml:space="preserve"> </w:t>
      </w:r>
      <w:r w:rsidRPr="00C42AD1">
        <w:rPr>
          <w:rFonts w:ascii="Arial" w:hAnsi="Arial"/>
        </w:rPr>
        <w:t xml:space="preserve">We recommend clarifying that the AGS requirement for “additional capacity” applies only when the nameplate MVA/MW is increased at the high voltage side of the project. </w:t>
      </w:r>
      <w:r w:rsidR="00CB40B2">
        <w:rPr>
          <w:rFonts w:ascii="Arial" w:hAnsi="Arial"/>
        </w:rPr>
        <w:t xml:space="preserve"> </w:t>
      </w:r>
      <w:r w:rsidRPr="00C42AD1">
        <w:rPr>
          <w:rFonts w:ascii="Arial" w:hAnsi="Arial"/>
        </w:rPr>
        <w:t>This would preserve the intent of the rule while avoiding unintended technical complications.</w:t>
      </w:r>
    </w:p>
    <w:p w14:paraId="5090A61B" w14:textId="77777777" w:rsidR="00C42AD1" w:rsidRPr="00C42AD1" w:rsidRDefault="00C42AD1" w:rsidP="00C42AD1">
      <w:pPr>
        <w:rPr>
          <w:rFonts w:ascii="Arial" w:hAnsi="Arial"/>
        </w:rPr>
      </w:pPr>
    </w:p>
    <w:p w14:paraId="58414CD3" w14:textId="6B4B58A5" w:rsidR="00C42AD1" w:rsidRPr="00C42AD1" w:rsidRDefault="00C42AD1" w:rsidP="00C42AD1">
      <w:pPr>
        <w:rPr>
          <w:rFonts w:ascii="Arial" w:hAnsi="Arial"/>
        </w:rPr>
      </w:pPr>
      <w:r w:rsidRPr="00C42AD1">
        <w:rPr>
          <w:rFonts w:ascii="Arial" w:hAnsi="Arial"/>
          <w:b/>
          <w:bCs/>
        </w:rPr>
        <w:t>Second</w:t>
      </w:r>
      <w:r w:rsidRPr="00C42AD1">
        <w:rPr>
          <w:rFonts w:ascii="Arial" w:hAnsi="Arial"/>
        </w:rPr>
        <w:t xml:space="preserve">, we believe the proposed requirement that ESRs provide GFM services whenever online, including during idle periods, could impair energy storage operational efficiency. </w:t>
      </w:r>
      <w:r w:rsidR="00CB40B2">
        <w:rPr>
          <w:rFonts w:ascii="Arial" w:hAnsi="Arial"/>
        </w:rPr>
        <w:t xml:space="preserve"> </w:t>
      </w:r>
      <w:r w:rsidRPr="00C42AD1">
        <w:rPr>
          <w:rFonts w:ascii="Arial" w:hAnsi="Arial"/>
        </w:rPr>
        <w:t>The following sentence</w:t>
      </w:r>
      <w:r w:rsidR="007E2194">
        <w:rPr>
          <w:rFonts w:ascii="Arial" w:hAnsi="Arial"/>
        </w:rPr>
        <w:t xml:space="preserve"> in ERCOT’s </w:t>
      </w:r>
      <w:r w:rsidR="002715C1">
        <w:rPr>
          <w:rFonts w:ascii="Arial" w:hAnsi="Arial"/>
        </w:rPr>
        <w:t xml:space="preserve">July 1, 2025 </w:t>
      </w:r>
      <w:r w:rsidR="00CB40B2">
        <w:rPr>
          <w:rFonts w:ascii="Arial" w:hAnsi="Arial"/>
        </w:rPr>
        <w:t>comments</w:t>
      </w:r>
      <w:r w:rsidR="00CB40B2" w:rsidRPr="00C42AD1">
        <w:rPr>
          <w:rFonts w:ascii="Arial" w:hAnsi="Arial"/>
        </w:rPr>
        <w:t xml:space="preserve"> </w:t>
      </w:r>
      <w:r w:rsidR="00536674" w:rsidRPr="00C42AD1">
        <w:rPr>
          <w:rFonts w:ascii="Arial" w:hAnsi="Arial"/>
        </w:rPr>
        <w:t>gives</w:t>
      </w:r>
      <w:r w:rsidRPr="00C42AD1">
        <w:rPr>
          <w:rFonts w:ascii="Arial" w:hAnsi="Arial"/>
        </w:rPr>
        <w:t xml:space="preserve"> us pause:</w:t>
      </w:r>
    </w:p>
    <w:p w14:paraId="5C2D0D86" w14:textId="77777777" w:rsidR="00C42AD1" w:rsidRPr="00C42AD1" w:rsidRDefault="00C42AD1" w:rsidP="00C42AD1">
      <w:pPr>
        <w:rPr>
          <w:rFonts w:ascii="Arial" w:hAnsi="Arial"/>
        </w:rPr>
      </w:pPr>
    </w:p>
    <w:p w14:paraId="476CA379" w14:textId="77777777" w:rsidR="00C42AD1" w:rsidRPr="00C42AD1" w:rsidRDefault="00C42AD1" w:rsidP="00C42AD1">
      <w:pPr>
        <w:ind w:left="720"/>
        <w:rPr>
          <w:rFonts w:ascii="Arial" w:hAnsi="Arial"/>
        </w:rPr>
      </w:pPr>
      <w:r w:rsidRPr="00C42AD1">
        <w:rPr>
          <w:rFonts w:ascii="Arial" w:hAnsi="Arial"/>
        </w:rPr>
        <w:t>“An ESR is always considered online unless on outage and accordingly must provide voltage support, primary frequency response, and AGS when online and within its inverter limit.”</w:t>
      </w:r>
    </w:p>
    <w:p w14:paraId="2DC831F9" w14:textId="77777777" w:rsidR="00C42AD1" w:rsidRPr="00C42AD1" w:rsidRDefault="00C42AD1" w:rsidP="00C42AD1">
      <w:pPr>
        <w:rPr>
          <w:rFonts w:ascii="Arial" w:hAnsi="Arial"/>
        </w:rPr>
      </w:pPr>
    </w:p>
    <w:p w14:paraId="7431EF33" w14:textId="3A85A1F7" w:rsidR="00C42AD1" w:rsidRPr="00C42AD1" w:rsidRDefault="00C42AD1" w:rsidP="00C42AD1">
      <w:pPr>
        <w:rPr>
          <w:rFonts w:ascii="Arial" w:hAnsi="Arial"/>
        </w:rPr>
      </w:pPr>
      <w:r w:rsidRPr="00C42AD1">
        <w:rPr>
          <w:rFonts w:ascii="Arial" w:hAnsi="Arial"/>
        </w:rPr>
        <w:t xml:space="preserve">We believe this language could lead to continuous discharge of the battery, even when the ESR is not actively participating in the market. </w:t>
      </w:r>
      <w:r w:rsidR="00CB40B2">
        <w:rPr>
          <w:rFonts w:ascii="Arial" w:hAnsi="Arial"/>
        </w:rPr>
        <w:t xml:space="preserve"> </w:t>
      </w:r>
      <w:r w:rsidRPr="00C42AD1">
        <w:rPr>
          <w:rFonts w:ascii="Arial" w:hAnsi="Arial"/>
        </w:rPr>
        <w:t xml:space="preserve">This could undermine optimal dispatch strategies and reduce the economic efficiency of ESR operations. </w:t>
      </w:r>
      <w:r w:rsidR="00CB40B2">
        <w:rPr>
          <w:rFonts w:ascii="Arial" w:hAnsi="Arial"/>
        </w:rPr>
        <w:t xml:space="preserve"> </w:t>
      </w:r>
      <w:r w:rsidRPr="00C42AD1">
        <w:rPr>
          <w:rFonts w:ascii="Arial" w:hAnsi="Arial"/>
        </w:rPr>
        <w:t xml:space="preserve">A similar issue was observed in PJM’s early implementation of Fast Frequency Response (FFR), where the signal was intended to be net energy neutral but in practice resulted in net energy withdrawal over time. </w:t>
      </w:r>
      <w:r w:rsidR="00CB40B2">
        <w:rPr>
          <w:rFonts w:ascii="Arial" w:hAnsi="Arial"/>
        </w:rPr>
        <w:t xml:space="preserve"> </w:t>
      </w:r>
      <w:r w:rsidRPr="00C42AD1">
        <w:rPr>
          <w:rFonts w:ascii="Arial" w:hAnsi="Arial"/>
        </w:rPr>
        <w:t xml:space="preserve">We encourage ERCOT to consider mechanisms that ensure GFM participation does not unintentionally erode ESR </w:t>
      </w:r>
      <w:r w:rsidR="007B1457">
        <w:rPr>
          <w:rFonts w:ascii="Arial" w:hAnsi="Arial"/>
        </w:rPr>
        <w:t xml:space="preserve">State of Charge (SOC) </w:t>
      </w:r>
      <w:r w:rsidRPr="00C42AD1">
        <w:rPr>
          <w:rFonts w:ascii="Arial" w:hAnsi="Arial"/>
        </w:rPr>
        <w:t>or economic performance, particularly during idle periods.</w:t>
      </w:r>
      <w:r w:rsidR="00605E4E">
        <w:rPr>
          <w:rFonts w:ascii="Arial" w:hAnsi="Arial"/>
        </w:rPr>
        <w:t xml:space="preserve"> </w:t>
      </w:r>
      <w:r w:rsidR="00CB40B2">
        <w:rPr>
          <w:rFonts w:ascii="Arial" w:hAnsi="Arial"/>
        </w:rPr>
        <w:t xml:space="preserve"> </w:t>
      </w:r>
      <w:r w:rsidR="00605E4E">
        <w:rPr>
          <w:rFonts w:ascii="Arial" w:hAnsi="Arial"/>
        </w:rPr>
        <w:t xml:space="preserve">Until ERCOT resolves this and other operational </w:t>
      </w:r>
      <w:r w:rsidR="00FD4DFC">
        <w:rPr>
          <w:rFonts w:ascii="Arial" w:hAnsi="Arial"/>
        </w:rPr>
        <w:t xml:space="preserve">and reliability </w:t>
      </w:r>
      <w:r w:rsidR="00605E4E">
        <w:rPr>
          <w:rFonts w:ascii="Arial" w:hAnsi="Arial"/>
        </w:rPr>
        <w:t>issues that stakeholders have identified in their comments on NOGRR272</w:t>
      </w:r>
      <w:r w:rsidR="008831A5">
        <w:rPr>
          <w:rFonts w:ascii="Arial" w:hAnsi="Arial"/>
        </w:rPr>
        <w:t>, Spearmint Energy agrees with Joint Commenters’ proposal t</w:t>
      </w:r>
      <w:r w:rsidR="000A4244">
        <w:rPr>
          <w:rFonts w:ascii="Arial" w:hAnsi="Arial"/>
        </w:rPr>
        <w:t xml:space="preserve">o delete </w:t>
      </w:r>
      <w:r w:rsidR="00FD4DFC">
        <w:rPr>
          <w:rFonts w:ascii="Arial" w:hAnsi="Arial"/>
        </w:rPr>
        <w:t xml:space="preserve">ERCOT’s proposed </w:t>
      </w:r>
      <w:r w:rsidR="000A4244">
        <w:rPr>
          <w:rFonts w:ascii="Arial" w:hAnsi="Arial"/>
        </w:rPr>
        <w:t>requirement tha</w:t>
      </w:r>
      <w:r w:rsidR="00B36C6D">
        <w:rPr>
          <w:rFonts w:ascii="Arial" w:hAnsi="Arial"/>
        </w:rPr>
        <w:t>t</w:t>
      </w:r>
      <w:r w:rsidR="000A4244">
        <w:rPr>
          <w:rFonts w:ascii="Arial" w:hAnsi="Arial"/>
        </w:rPr>
        <w:t xml:space="preserve"> an ESR provide </w:t>
      </w:r>
      <w:r w:rsidR="00CB460B">
        <w:rPr>
          <w:rFonts w:ascii="Arial" w:hAnsi="Arial"/>
        </w:rPr>
        <w:t>AGS when operating within the inverter’s current limit.</w:t>
      </w:r>
    </w:p>
    <w:p w14:paraId="3AB27E40" w14:textId="77777777" w:rsidR="00C42AD1" w:rsidRPr="00C42AD1" w:rsidRDefault="00FA2E0C" w:rsidP="00C42AD1">
      <w:pPr>
        <w:rPr>
          <w:rFonts w:ascii="Arial" w:hAnsi="Arial"/>
        </w:rPr>
      </w:pPr>
      <w:r>
        <w:rPr>
          <w:rFonts w:ascii="Arial" w:hAnsi="Arial"/>
        </w:rPr>
        <w:pict w14:anchorId="2D175F18">
          <v:rect id="_x0000_i1025" style="width:8in;height:0" o:hrpct="0" o:hralign="center" o:hrstd="t" o:hrnoshade="t" o:hr="t" fillcolor="#424242" stroked="f"/>
        </w:pict>
      </w:r>
    </w:p>
    <w:p w14:paraId="3460636B" w14:textId="6B796B25" w:rsidR="00380F77" w:rsidRDefault="00C42AD1" w:rsidP="00C42AD1">
      <w:pPr>
        <w:pStyle w:val="NormalArial"/>
        <w:spacing w:before="120" w:after="120"/>
      </w:pPr>
      <w:r w:rsidRPr="00B36C6D">
        <w:t xml:space="preserve">We appreciate ERCOT’s engagement on these issues and welcome the opportunity to collaborate further on market concepts that leverage </w:t>
      </w:r>
      <w:r w:rsidR="00341A25">
        <w:t>IBRs</w:t>
      </w:r>
      <w:r w:rsidRPr="00B36C6D">
        <w:t xml:space="preserve"> to enhance grid reliability.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4F3E168" w14:textId="77777777" w:rsidTr="004D37D7">
        <w:trPr>
          <w:trHeight w:val="350"/>
        </w:trPr>
        <w:tc>
          <w:tcPr>
            <w:tcW w:w="10440" w:type="dxa"/>
            <w:tcBorders>
              <w:bottom w:val="single" w:sz="4" w:space="0" w:color="auto"/>
            </w:tcBorders>
            <w:shd w:val="clear" w:color="auto" w:fill="FFFFFF"/>
            <w:vAlign w:val="center"/>
          </w:tcPr>
          <w:p w14:paraId="70D2E04D" w14:textId="77777777" w:rsidR="0055032D" w:rsidRDefault="0055032D" w:rsidP="004D37D7">
            <w:pPr>
              <w:pStyle w:val="Header"/>
              <w:jc w:val="center"/>
            </w:pPr>
            <w:r>
              <w:t>Revised Cover Page Language</w:t>
            </w:r>
          </w:p>
        </w:tc>
      </w:tr>
    </w:tbl>
    <w:p w14:paraId="5FA4FDBD" w14:textId="0789C0A9" w:rsidR="00152993" w:rsidRPr="002F4879" w:rsidRDefault="00380F77" w:rsidP="002F4879">
      <w:pPr>
        <w:pStyle w:val="BodyText"/>
        <w:rPr>
          <w:rFonts w:ascii="Arial" w:hAnsi="Arial" w:cs="Arial"/>
          <w:bCs/>
        </w:rPr>
      </w:pPr>
      <w:r w:rsidRPr="00380F77">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EA8A69" w14:textId="77777777">
        <w:trPr>
          <w:trHeight w:val="350"/>
        </w:trPr>
        <w:tc>
          <w:tcPr>
            <w:tcW w:w="10440" w:type="dxa"/>
            <w:tcBorders>
              <w:bottom w:val="single" w:sz="4" w:space="0" w:color="auto"/>
            </w:tcBorders>
            <w:shd w:val="clear" w:color="auto" w:fill="FFFFFF"/>
            <w:vAlign w:val="center"/>
          </w:tcPr>
          <w:p w14:paraId="57A722AF" w14:textId="77777777" w:rsidR="00152993" w:rsidRDefault="00152993">
            <w:pPr>
              <w:pStyle w:val="Header"/>
              <w:jc w:val="center"/>
            </w:pPr>
            <w:r>
              <w:t xml:space="preserve">Revised Proposed </w:t>
            </w:r>
            <w:r w:rsidR="00C158EE">
              <w:t xml:space="preserve">Guide </w:t>
            </w:r>
            <w:r>
              <w:t>Language</w:t>
            </w:r>
          </w:p>
        </w:tc>
      </w:tr>
    </w:tbl>
    <w:p w14:paraId="5DCCBB21" w14:textId="77777777" w:rsidR="00152993" w:rsidRPr="00350C00" w:rsidRDefault="00152993" w:rsidP="00380F77">
      <w:pPr>
        <w:pStyle w:val="BodyText"/>
        <w:spacing w:before="0" w:after="0"/>
        <w:rPr>
          <w:rFonts w:ascii="Arial" w:hAnsi="Arial" w:cs="Arial"/>
          <w:b/>
          <w:color w:val="FF0000"/>
        </w:rPr>
      </w:pPr>
    </w:p>
    <w:p w14:paraId="046E9FFD" w14:textId="77777777" w:rsidR="00FB2395" w:rsidRPr="00D47768" w:rsidRDefault="00FB2395" w:rsidP="00FB2395">
      <w:pPr>
        <w:keepNext/>
        <w:tabs>
          <w:tab w:val="left" w:pos="720"/>
        </w:tabs>
        <w:spacing w:after="240"/>
        <w:outlineLvl w:val="1"/>
        <w:rPr>
          <w:ins w:id="0" w:author="ERCOT" w:date="2024-10-31T10:26:00Z"/>
          <w:b/>
          <w:szCs w:val="20"/>
        </w:rPr>
      </w:pPr>
      <w:ins w:id="1" w:author="ERCOT" w:date="2024-10-31T10:26:00Z">
        <w:r w:rsidRPr="00D47768">
          <w:rPr>
            <w:b/>
            <w:szCs w:val="20"/>
          </w:rPr>
          <w:t>2.1</w:t>
        </w:r>
        <w:r>
          <w:rPr>
            <w:b/>
            <w:szCs w:val="20"/>
          </w:rPr>
          <w:t>4</w:t>
        </w:r>
        <w:r w:rsidRPr="00D47768">
          <w:rPr>
            <w:b/>
            <w:szCs w:val="20"/>
          </w:rPr>
          <w:tab/>
        </w:r>
        <w:r>
          <w:rPr>
            <w:b/>
            <w:szCs w:val="20"/>
          </w:rPr>
          <w:t xml:space="preserve">Advanced Grid Support Requirements for Inverter-Based </w:t>
        </w:r>
      </w:ins>
      <w:ins w:id="2" w:author="ERCOT 060425" w:date="2025-05-29T17:46:00Z">
        <w:r>
          <w:rPr>
            <w:b/>
            <w:szCs w:val="20"/>
          </w:rPr>
          <w:t>Resource</w:t>
        </w:r>
      </w:ins>
      <w:ins w:id="3" w:author="ERCOT 060425" w:date="2025-06-04T09:47:00Z">
        <w:r>
          <w:rPr>
            <w:b/>
            <w:szCs w:val="20"/>
          </w:rPr>
          <w:t>s</w:t>
        </w:r>
      </w:ins>
      <w:ins w:id="4" w:author="ERCOT 060425" w:date="2025-06-01T17:19:00Z">
        <w:r>
          <w:rPr>
            <w:b/>
            <w:szCs w:val="20"/>
          </w:rPr>
          <w:t xml:space="preserve"> (IBRs)</w:t>
        </w:r>
      </w:ins>
      <w:ins w:id="5" w:author="ERCOT" w:date="2024-10-31T10:26:00Z">
        <w:del w:id="6" w:author="ERCOT 060425" w:date="2025-05-29T17:46:00Z">
          <w:r w:rsidDel="00D070B3">
            <w:rPr>
              <w:b/>
              <w:szCs w:val="20"/>
            </w:rPr>
            <w:delText>ESRs</w:delText>
          </w:r>
        </w:del>
      </w:ins>
    </w:p>
    <w:p w14:paraId="22FC7285" w14:textId="77777777" w:rsidR="00FB2395" w:rsidDel="002F4879" w:rsidRDefault="00FB2395" w:rsidP="00FB2395">
      <w:pPr>
        <w:spacing w:after="240"/>
        <w:ind w:left="720" w:hanging="720"/>
        <w:rPr>
          <w:ins w:id="7" w:author="ERCOT" w:date="2024-10-31T10:26:00Z"/>
          <w:del w:id="8" w:author="Joint Commenters 070925" w:date="2025-07-09T19:38:00Z" w16du:dateUtc="2025-07-10T00:38:00Z"/>
          <w:iCs/>
          <w:szCs w:val="20"/>
        </w:rPr>
      </w:pPr>
      <w:ins w:id="9" w:author="ERCOT" w:date="2024-10-31T10:26:00Z">
        <w:r w:rsidRPr="00DA7365">
          <w:rPr>
            <w:iCs/>
            <w:szCs w:val="20"/>
          </w:rPr>
          <w:t>(1)</w:t>
        </w:r>
        <w:r w:rsidRPr="00DA7365">
          <w:rPr>
            <w:iCs/>
            <w:szCs w:val="20"/>
          </w:rPr>
          <w:tab/>
        </w:r>
        <w:del w:id="10" w:author="Joint Commenters 070925" w:date="2025-07-09T19:38:00Z" w16du:dateUtc="2025-07-10T00:38:00Z">
          <w:r w:rsidRPr="00DA7365" w:rsidDel="002F4879">
            <w:delText xml:space="preserve">An </w:delText>
          </w:r>
          <w:r w:rsidDel="002F4879">
            <w:delText xml:space="preserve">Energy Storage Resource (ESR) </w:delText>
          </w:r>
          <w:r w:rsidRPr="00DA7365" w:rsidDel="002F4879">
            <w:delText xml:space="preserve">that interconnects to the ERCOT </w:delText>
          </w:r>
          <w:r w:rsidDel="002F4879">
            <w:delText xml:space="preserve">Transmission Grid </w:delText>
          </w:r>
          <w:r w:rsidRPr="00DA7365" w:rsidDel="002F4879">
            <w:delText xml:space="preserve">pursuant to a Standard Generation Interconnection Agreement (SGIA) executed on or </w:delText>
          </w:r>
          <w:r w:rsidRPr="000209D1" w:rsidDel="002F4879">
            <w:delText xml:space="preserve">after </w:delText>
          </w:r>
          <w:r w:rsidDel="002F4879">
            <w:delText>April</w:delText>
          </w:r>
          <w:r w:rsidRPr="000209D1" w:rsidDel="002F4879">
            <w:delText xml:space="preserve"> 1, 2025</w:delText>
          </w:r>
          <w:r w:rsidRPr="00A419D0" w:rsidDel="002F4879">
            <w:delText xml:space="preserve"> </w:delText>
          </w:r>
          <w:r w:rsidRPr="000209D1" w:rsidDel="002F4879">
            <w:rPr>
              <w:iCs/>
              <w:szCs w:val="20"/>
            </w:rPr>
            <w:delText>shall comply with the requirements of this Section</w:delText>
          </w:r>
        </w:del>
      </w:ins>
      <w:ins w:id="11" w:author="ERCOT 060425" w:date="2025-06-04T09:50:00Z">
        <w:del w:id="12" w:author="Joint Commenters 070925" w:date="2025-07-09T19:38:00Z" w16du:dateUtc="2025-07-10T00:38:00Z">
          <w:r w:rsidRPr="00862A29" w:rsidDel="002F4879">
            <w:rPr>
              <w:iCs/>
              <w:szCs w:val="20"/>
            </w:rPr>
            <w:delText>provide the following advanced grid support when operating within the inverter current limit</w:delText>
          </w:r>
        </w:del>
      </w:ins>
      <w:ins w:id="13" w:author="ERCOT 070125" w:date="2025-06-26T17:42:00Z" w16du:dateUtc="2025-06-26T22:42:00Z">
        <w:del w:id="14" w:author="Joint Commenters 070925" w:date="2025-07-09T19:38:00Z" w16du:dateUtc="2025-07-10T00:38:00Z">
          <w:r w:rsidDel="002F4879">
            <w:rPr>
              <w:iCs/>
              <w:szCs w:val="20"/>
            </w:rPr>
            <w:delText>.</w:delText>
          </w:r>
        </w:del>
      </w:ins>
      <w:ins w:id="15" w:author="ERCOT" w:date="2024-10-31T10:26:00Z">
        <w:del w:id="16" w:author="Joint Commenters 070925" w:date="2025-07-09T19:38:00Z" w16du:dateUtc="2025-07-10T00:38:00Z">
          <w:r w:rsidDel="002F4879">
            <w:rPr>
              <w:iCs/>
              <w:szCs w:val="20"/>
            </w:rPr>
            <w:delText xml:space="preserve">  </w:delText>
          </w:r>
        </w:del>
      </w:ins>
    </w:p>
    <w:p w14:paraId="49C22857" w14:textId="77777777" w:rsidR="00FB2395" w:rsidRPr="00BA2009" w:rsidRDefault="00FB2395" w:rsidP="00B93896">
      <w:pPr>
        <w:spacing w:after="240"/>
        <w:ind w:left="720" w:hanging="720"/>
        <w:rPr>
          <w:ins w:id="17" w:author="ERCOT" w:date="2024-10-31T10:26:00Z"/>
        </w:rPr>
      </w:pPr>
      <w:ins w:id="18" w:author="ERCOT" w:date="2024-10-31T10:26:00Z">
        <w:del w:id="19" w:author="Joint Commenters 070925" w:date="2025-07-09T19:38:00Z" w16du:dateUtc="2025-07-10T00:38:00Z">
          <w:r w:rsidRPr="00D47768" w:rsidDel="002F4879">
            <w:delText>(a)</w:delText>
          </w:r>
          <w:r w:rsidRPr="00D47768" w:rsidDel="002F4879">
            <w:tab/>
          </w:r>
        </w:del>
      </w:ins>
      <w:ins w:id="20" w:author="ERCOT 070125" w:date="2025-06-26T17:38:00Z" w16du:dateUtc="2025-06-26T22:38:00Z">
        <w:r>
          <w:t>An ESR shall meet t</w:t>
        </w:r>
      </w:ins>
      <w:ins w:id="21" w:author="ERCOT 070125" w:date="2025-06-26T17:39:00Z" w16du:dateUtc="2025-06-26T22:39:00Z">
        <w:r>
          <w:t xml:space="preserve">he modeling requirements described in Planning Guide Section 6.2, </w:t>
        </w:r>
        <w:r w:rsidRPr="00BA7E1E">
          <w:t>Dynamic</w:t>
        </w:r>
      </w:ins>
      <w:ins w:id="22" w:author="ERCOT 070125" w:date="2025-07-01T16:28:00Z" w16du:dateUtc="2025-07-01T21:28:00Z">
        <w:r>
          <w:t>s</w:t>
        </w:r>
      </w:ins>
      <w:ins w:id="23" w:author="ERCOT 070125" w:date="2025-06-26T17:39:00Z" w16du:dateUtc="2025-06-26T22:39:00Z">
        <w:r w:rsidRPr="00BA7E1E">
          <w:t xml:space="preserve"> Model Development</w:t>
        </w:r>
      </w:ins>
      <w:ins w:id="24" w:author="ERCOT 070125" w:date="2025-07-01T10:48:00Z" w16du:dateUtc="2025-07-01T15:48:00Z">
        <w:r>
          <w:t>,</w:t>
        </w:r>
      </w:ins>
      <w:ins w:id="25" w:author="ERCOT 070125" w:date="2025-06-26T17:39:00Z" w16du:dateUtc="2025-06-26T22:39:00Z">
        <w:r>
          <w:t xml:space="preserve"> to demonstrate its capability to </w:t>
        </w:r>
      </w:ins>
      <w:ins w:id="26" w:author="ERCOT" w:date="2024-10-31T10:26:00Z">
        <w:del w:id="27" w:author="ERCOT 070125" w:date="2025-06-26T17:40:00Z" w16du:dateUtc="2025-06-26T22:40:00Z">
          <w:r w:rsidDel="00B97C3A">
            <w:delText xml:space="preserve">An ESR shall </w:delText>
          </w:r>
        </w:del>
        <w:r>
          <w:t xml:space="preserve">maintain </w:t>
        </w:r>
        <w:r>
          <w:lastRenderedPageBreak/>
          <w:t xml:space="preserve">an internal voltage phasor </w:t>
        </w:r>
        <w:del w:id="28" w:author="ERCOT 070125" w:date="2025-06-26T17:42:00Z" w16du:dateUtc="2025-06-26T22:42:00Z">
          <w:r w:rsidDel="00B97C3A">
            <w:delText xml:space="preserve">that is constant or near-constant </w:delText>
          </w:r>
        </w:del>
        <w:r>
          <w:t>in the sub-transient</w:t>
        </w:r>
      </w:ins>
      <w:ins w:id="29" w:author="ERCOT 070125" w:date="2025-07-01T10:48:00Z" w16du:dateUtc="2025-07-01T15:48:00Z">
        <w:r>
          <w:t>-</w:t>
        </w:r>
      </w:ins>
      <w:ins w:id="30" w:author="ERCOT" w:date="2024-10-31T10:26:00Z">
        <w:del w:id="31" w:author="ERCOT 070125" w:date="2025-07-01T10:48:00Z" w16du:dateUtc="2025-07-01T15:48:00Z">
          <w:r w:rsidDel="00C96ED3">
            <w:delText xml:space="preserve"> </w:delText>
          </w:r>
        </w:del>
        <w:r>
          <w:t>to</w:t>
        </w:r>
      </w:ins>
      <w:ins w:id="32" w:author="ERCOT 070125" w:date="2025-07-01T10:48:00Z" w16du:dateUtc="2025-07-01T15:48:00Z">
        <w:r>
          <w:t>-</w:t>
        </w:r>
      </w:ins>
      <w:ins w:id="33" w:author="ERCOT" w:date="2024-10-31T10:26:00Z">
        <w:del w:id="34" w:author="ERCOT 070125" w:date="2025-07-01T10:48:00Z" w16du:dateUtc="2025-07-01T15:48:00Z">
          <w:r w:rsidDel="00C96ED3">
            <w:delText xml:space="preserve"> </w:delText>
          </w:r>
        </w:del>
        <w:r>
          <w:t>transient timeframe</w:t>
        </w:r>
      </w:ins>
      <w:ins w:id="35" w:author="ERCOT 070125" w:date="2025-06-26T17:41:00Z" w16du:dateUtc="2025-06-26T22:41:00Z">
        <w:r>
          <w:t xml:space="preserve"> and</w:t>
        </w:r>
      </w:ins>
      <w:ins w:id="36" w:author="ERCOT 060425" w:date="2025-05-29T14:55:00Z">
        <w:r>
          <w:t xml:space="preserve"> </w:t>
        </w:r>
        <w:del w:id="37" w:author="ERCOT 070125" w:date="2025-06-26T17:40:00Z" w16du:dateUtc="2025-06-26T22:40:00Z">
          <w:r w:rsidDel="00B97C3A">
            <w:delText>by meeting th</w:delText>
          </w:r>
        </w:del>
      </w:ins>
      <w:ins w:id="38" w:author="ERCOT 060425" w:date="2025-05-29T14:56:00Z">
        <w:del w:id="39" w:author="ERCOT 070125" w:date="2025-06-26T17:40:00Z" w16du:dateUtc="2025-06-26T22:40:00Z">
          <w:r w:rsidDel="00B97C3A">
            <w:delText xml:space="preserve">e modeling requirements described in the Planning Guide </w:delText>
          </w:r>
        </w:del>
      </w:ins>
      <w:ins w:id="40" w:author="ERCOT 060425" w:date="2025-05-29T16:53:00Z">
        <w:del w:id="41" w:author="ERCOT 070125" w:date="2025-06-26T17:40:00Z" w16du:dateUtc="2025-06-26T22:40:00Z">
          <w:r w:rsidDel="00B97C3A">
            <w:delText>Section 6.2</w:delText>
          </w:r>
        </w:del>
      </w:ins>
      <w:ins w:id="42" w:author="ERCOT 060425" w:date="2025-06-04T09:52:00Z">
        <w:del w:id="43" w:author="ERCOT 070125" w:date="2025-06-26T17:40:00Z" w16du:dateUtc="2025-06-26T22:40:00Z">
          <w:r w:rsidDel="00B97C3A">
            <w:delText>,</w:delText>
          </w:r>
        </w:del>
      </w:ins>
      <w:ins w:id="44" w:author="ERCOT 060425" w:date="2025-05-29T16:53:00Z">
        <w:del w:id="45" w:author="ERCOT 070125" w:date="2025-06-26T17:40:00Z" w16du:dateUtc="2025-06-26T22:40:00Z">
          <w:r w:rsidDel="00B97C3A">
            <w:delText xml:space="preserve"> Dynamics Model Development</w:delText>
          </w:r>
        </w:del>
      </w:ins>
      <w:ins w:id="46" w:author="ERCOT" w:date="2024-10-31T10:26:00Z">
        <w:del w:id="47" w:author="ERCOT 070125" w:date="2025-06-26T17:40:00Z" w16du:dateUtc="2025-06-26T22:40:00Z">
          <w:r w:rsidDel="00B97C3A">
            <w:delText xml:space="preserve">.  An ESR shall immediately respond to changes in the external system and maintain ESR control stability during normal and disturbance conditions. </w:delText>
          </w:r>
        </w:del>
      </w:ins>
      <w:ins w:id="48" w:author="ERCOT 070125" w:date="2025-06-26T17:40:00Z" w16du:dateUtc="2025-06-26T22:40:00Z">
        <w:r>
          <w:t xml:space="preserve">control </w:t>
        </w:r>
      </w:ins>
      <w:ins w:id="49" w:author="ERCOT" w:date="2024-10-31T10:26:00Z">
        <w:del w:id="50" w:author="ERCOT 070125" w:date="2025-06-26T17:40:00Z" w16du:dateUtc="2025-06-26T22:40:00Z">
          <w:r w:rsidDel="00B97C3A">
            <w:delText>T</w:delText>
          </w:r>
        </w:del>
      </w:ins>
      <w:ins w:id="51" w:author="ERCOT 070125" w:date="2025-06-26T17:40:00Z" w16du:dateUtc="2025-06-26T22:40:00Z">
        <w:r>
          <w:t>t</w:t>
        </w:r>
      </w:ins>
      <w:ins w:id="52" w:author="ERCOT" w:date="2024-10-31T10:26:00Z">
        <w:r>
          <w:t xml:space="preserve">he voltage phasor </w:t>
        </w:r>
        <w:del w:id="53" w:author="ERCOT 070125" w:date="2025-06-26T17:41:00Z" w16du:dateUtc="2025-06-26T22:41:00Z">
          <w:r w:rsidDel="00B97C3A">
            <w:delText xml:space="preserve">must be controlled </w:delText>
          </w:r>
        </w:del>
        <w:r>
          <w:t>to maintain synchronism with the ERCOT Transmission Grid</w:t>
        </w:r>
        <w:del w:id="54" w:author="ERCOT 070125" w:date="2025-06-26T17:41:00Z" w16du:dateUtc="2025-06-26T22:41:00Z">
          <w:r w:rsidDel="00B97C3A">
            <w:delText xml:space="preserve"> and regulate real power and Reactive Power appropriately to support the ERCOT Transmission Grid</w:delText>
          </w:r>
        </w:del>
        <w:r w:rsidRPr="00D47768">
          <w:t>.</w:t>
        </w:r>
      </w:ins>
    </w:p>
    <w:p w14:paraId="7F31A03A" w14:textId="6BA9ACB6" w:rsidR="0066526E" w:rsidRDefault="0066526E" w:rsidP="00CD6313">
      <w:pPr>
        <w:keepNext/>
        <w:tabs>
          <w:tab w:val="left" w:pos="720"/>
        </w:tabs>
        <w:spacing w:after="240"/>
        <w:ind w:left="720" w:hanging="720"/>
        <w:outlineLvl w:val="1"/>
        <w:rPr>
          <w:iCs/>
          <w:szCs w:val="20"/>
        </w:rPr>
      </w:pPr>
      <w:ins w:id="55" w:author="ERCOT 060425" w:date="2025-06-02T12:03:00Z">
        <w:r w:rsidRPr="00DA7365">
          <w:rPr>
            <w:iCs/>
            <w:szCs w:val="20"/>
          </w:rPr>
          <w:t>(</w:t>
        </w:r>
        <w:r>
          <w:rPr>
            <w:iCs/>
            <w:szCs w:val="20"/>
          </w:rPr>
          <w:t>2</w:t>
        </w:r>
        <w:r w:rsidRPr="00DA7365">
          <w:rPr>
            <w:iCs/>
            <w:szCs w:val="20"/>
          </w:rPr>
          <w:t>)</w:t>
        </w:r>
        <w:r w:rsidRPr="00DA7365">
          <w:rPr>
            <w:iCs/>
            <w:szCs w:val="20"/>
          </w:rPr>
          <w:tab/>
        </w:r>
        <w:r w:rsidRPr="00DA7365">
          <w:t xml:space="preserve">An </w:t>
        </w:r>
        <w:r>
          <w:t xml:space="preserve">ESR </w:t>
        </w:r>
        <w:del w:id="56" w:author="ERCOT 070125" w:date="2025-07-01T12:49:00Z" w16du:dateUtc="2025-07-01T17:49:00Z">
          <w:r w:rsidRPr="00DA7365" w:rsidDel="00337D09">
            <w:delText xml:space="preserve">that </w:delText>
          </w:r>
        </w:del>
        <w:r w:rsidRPr="00DA7365">
          <w:t>interconnect</w:t>
        </w:r>
      </w:ins>
      <w:ins w:id="57" w:author="ERCOT 070125" w:date="2025-07-01T12:49:00Z" w16du:dateUtc="2025-07-01T17:49:00Z">
        <w:r>
          <w:t>ed</w:t>
        </w:r>
      </w:ins>
      <w:ins w:id="58" w:author="ERCOT 060425" w:date="2025-06-02T12:03:00Z">
        <w:del w:id="59" w:author="ERCOT 070125" w:date="2025-07-01T12:49:00Z" w16du:dateUtc="2025-07-01T17:49:00Z">
          <w:r w:rsidRPr="00DA7365" w:rsidDel="00337D09">
            <w:delText>s</w:delText>
          </w:r>
        </w:del>
        <w:r w:rsidRPr="00DA7365">
          <w:t xml:space="preserve"> to the ERCOT </w:t>
        </w:r>
        <w:r>
          <w:t xml:space="preserve">Transmission Grid </w:t>
        </w:r>
        <w:r w:rsidRPr="00DA7365">
          <w:t xml:space="preserve">pursuant to a Standard Generation Interconnection Agreement (SGIA) executed </w:t>
        </w:r>
      </w:ins>
      <w:ins w:id="60" w:author="ERCOT 060425" w:date="2025-06-02T12:04:00Z">
        <w:r>
          <w:t>before</w:t>
        </w:r>
      </w:ins>
      <w:ins w:id="61" w:author="ERCOT 060425" w:date="2025-06-02T12:03:00Z">
        <w:r w:rsidRPr="000209D1">
          <w:t xml:space="preserve"> </w:t>
        </w:r>
        <w:del w:id="62" w:author="ERCOT 070125" w:date="2025-07-01T18:16:00Z" w16du:dateUtc="2025-07-01T23:16:00Z">
          <w:r w:rsidDel="001174AD">
            <w:delText>October</w:delText>
          </w:r>
        </w:del>
      </w:ins>
      <w:ins w:id="63" w:author="ERCOT 070125" w:date="2025-07-01T18:16:00Z" w16du:dateUtc="2025-07-01T23:16:00Z">
        <w:del w:id="64" w:author="Joint Commenters 070925" w:date="2025-07-09T19:39:00Z" w16du:dateUtc="2025-07-10T00:39:00Z">
          <w:r w:rsidDel="0024671E">
            <w:delText>January</w:delText>
          </w:r>
        </w:del>
      </w:ins>
      <w:ins w:id="65" w:author="Joint Commenters 070925" w:date="2025-07-09T19:39:00Z" w16du:dateUtc="2025-07-10T00:39:00Z">
        <w:r>
          <w:t>April</w:t>
        </w:r>
      </w:ins>
      <w:ins w:id="66" w:author="ERCOT 060425" w:date="2025-06-02T12:03:00Z">
        <w:r w:rsidRPr="000209D1">
          <w:t xml:space="preserve"> 1, </w:t>
        </w:r>
        <w:del w:id="67" w:author="ERCOT 070125" w:date="2025-07-01T18:26:00Z" w16du:dateUtc="2025-07-01T23:26:00Z">
          <w:r w:rsidRPr="000209D1" w:rsidDel="000F2684">
            <w:delText>202</w:delText>
          </w:r>
        </w:del>
        <w:del w:id="68" w:author="ERCOT 070125" w:date="2025-07-01T18:16:00Z" w16du:dateUtc="2025-07-01T23:16:00Z">
          <w:r w:rsidRPr="000209D1" w:rsidDel="001174AD">
            <w:delText>5</w:delText>
          </w:r>
        </w:del>
      </w:ins>
      <w:ins w:id="69" w:author="ERCOT 070125" w:date="2025-07-01T18:26:00Z" w16du:dateUtc="2025-07-01T23:26:00Z">
        <w:r>
          <w:t>202</w:t>
        </w:r>
      </w:ins>
      <w:ins w:id="70" w:author="ERCOT 070125" w:date="2025-07-01T18:16:00Z" w16du:dateUtc="2025-07-01T23:16:00Z">
        <w:r>
          <w:t>6</w:t>
        </w:r>
      </w:ins>
      <w:ins w:id="71" w:author="Joint Commenters 070925" w:date="2025-07-09T19:40:00Z" w16du:dateUtc="2025-07-10T00:40:00Z">
        <w:r>
          <w:t>,</w:t>
        </w:r>
      </w:ins>
      <w:ins w:id="72" w:author="ERCOT 060425" w:date="2025-06-02T12:04:00Z">
        <w:r>
          <w:t xml:space="preserve"> </w:t>
        </w:r>
        <w:del w:id="73" w:author="Joint Commenters 070925" w:date="2025-07-09T19:39:00Z" w16du:dateUtc="2025-07-10T00:39:00Z">
          <w:r w:rsidDel="0024671E">
            <w:delText xml:space="preserve">and that has paid </w:delText>
          </w:r>
        </w:del>
      </w:ins>
      <w:ins w:id="74" w:author="ERCOT 070125" w:date="2025-07-01T10:50:00Z" w16du:dateUtc="2025-07-01T15:50:00Z">
        <w:del w:id="75" w:author="Joint Commenters 070925" w:date="2025-07-09T19:39:00Z" w16du:dateUtc="2025-07-10T00:39:00Z">
          <w:r w:rsidDel="0024671E">
            <w:delText xml:space="preserve">in full </w:delText>
          </w:r>
        </w:del>
      </w:ins>
      <w:ins w:id="76" w:author="ERCOT 060425" w:date="2025-06-02T12:04:00Z">
        <w:del w:id="77" w:author="Joint Commenters 070925" w:date="2025-07-09T19:39:00Z" w16du:dateUtc="2025-07-10T00:39:00Z">
          <w:r w:rsidDel="0024671E">
            <w:delText xml:space="preserve">the required financial security in full to the </w:delText>
          </w:r>
        </w:del>
      </w:ins>
      <w:ins w:id="78" w:author="ERCOT 060425" w:date="2025-06-04T09:54:00Z">
        <w:del w:id="79" w:author="Joint Commenters 070925" w:date="2025-07-09T19:39:00Z" w16du:dateUtc="2025-07-10T00:39:00Z">
          <w:r w:rsidDel="0024671E">
            <w:delText>Transmission Service Provider (</w:delText>
          </w:r>
        </w:del>
      </w:ins>
      <w:ins w:id="80" w:author="ERCOT 060425" w:date="2025-06-02T12:04:00Z">
        <w:del w:id="81" w:author="Joint Commenters 070925" w:date="2025-07-09T19:39:00Z" w16du:dateUtc="2025-07-10T00:39:00Z">
          <w:r w:rsidDel="0024671E">
            <w:delText>TSP</w:delText>
          </w:r>
        </w:del>
      </w:ins>
      <w:ins w:id="82" w:author="ERCOT 060425" w:date="2025-06-04T09:54:00Z">
        <w:del w:id="83" w:author="Joint Commenters 070925" w:date="2025-07-09T19:39:00Z" w16du:dateUtc="2025-07-10T00:39:00Z">
          <w:r w:rsidDel="0024671E">
            <w:delText>)</w:delText>
          </w:r>
        </w:del>
      </w:ins>
      <w:ins w:id="84" w:author="ERCOT 060425" w:date="2025-06-02T12:04:00Z">
        <w:del w:id="85" w:author="Joint Commenters 070925" w:date="2025-07-09T19:39:00Z" w16du:dateUtc="2025-07-10T00:39:00Z">
          <w:r w:rsidDel="0024671E">
            <w:delText xml:space="preserve"> </w:delText>
          </w:r>
        </w:del>
      </w:ins>
      <w:ins w:id="86" w:author="ERCOT 070125" w:date="2025-07-01T10:51:00Z" w16du:dateUtc="2025-07-01T15:51:00Z">
        <w:del w:id="87" w:author="Joint Commenters 070925" w:date="2025-07-09T19:39:00Z" w16du:dateUtc="2025-07-10T00:39:00Z">
          <w:r w:rsidDel="0024671E">
            <w:delText xml:space="preserve">the financial security required thereunder </w:delText>
          </w:r>
        </w:del>
      </w:ins>
      <w:ins w:id="88" w:author="ERCOT 060425" w:date="2025-06-02T12:04:00Z">
        <w:del w:id="89" w:author="Joint Commenters 070925" w:date="2025-07-09T19:39:00Z" w16du:dateUtc="2025-07-10T00:39:00Z">
          <w:r w:rsidDel="0024671E">
            <w:delText>before October</w:delText>
          </w:r>
        </w:del>
      </w:ins>
      <w:ins w:id="90" w:author="ERCOT 070125" w:date="2025-07-01T18:15:00Z" w16du:dateUtc="2025-07-01T23:15:00Z">
        <w:del w:id="91" w:author="Joint Commenters 070925" w:date="2025-07-09T19:39:00Z" w16du:dateUtc="2025-07-10T00:39:00Z">
          <w:r w:rsidDel="0024671E">
            <w:delText>January</w:delText>
          </w:r>
        </w:del>
      </w:ins>
      <w:ins w:id="92" w:author="ERCOT 060425" w:date="2025-06-02T12:04:00Z">
        <w:del w:id="93" w:author="Joint Commenters 070925" w:date="2025-07-09T19:39:00Z" w16du:dateUtc="2025-07-10T00:39:00Z">
          <w:r w:rsidDel="0024671E">
            <w:delText xml:space="preserve"> 1, 2025</w:delText>
          </w:r>
        </w:del>
      </w:ins>
      <w:ins w:id="94" w:author="ERCOT 070125" w:date="2025-07-01T18:27:00Z" w16du:dateUtc="2025-07-01T23:27:00Z">
        <w:del w:id="95" w:author="Joint Commenters 070925" w:date="2025-07-09T19:39:00Z" w16du:dateUtc="2025-07-10T00:39:00Z">
          <w:r w:rsidDel="0024671E">
            <w:delText>202</w:delText>
          </w:r>
        </w:del>
      </w:ins>
      <w:ins w:id="96" w:author="ERCOT 070125" w:date="2025-07-01T18:15:00Z" w16du:dateUtc="2025-07-01T23:15:00Z">
        <w:del w:id="97" w:author="Joint Commenters 070925" w:date="2025-07-09T19:39:00Z" w16du:dateUtc="2025-07-10T00:39:00Z">
          <w:r w:rsidDel="0024671E">
            <w:delText>6</w:delText>
          </w:r>
        </w:del>
      </w:ins>
      <w:ins w:id="98" w:author="ERCOT 060425" w:date="2025-06-02T12:04:00Z">
        <w:del w:id="99" w:author="ERCOT 070125" w:date="2025-07-01T12:49:00Z" w16du:dateUtc="2025-07-01T17:49:00Z">
          <w:r w:rsidDel="001E3B23">
            <w:delText>,</w:delText>
          </w:r>
        </w:del>
        <w:del w:id="100" w:author="Joint Commenters 070925" w:date="2025-07-09T19:40:00Z" w16du:dateUtc="2025-07-10T00:40:00Z">
          <w:r w:rsidDel="0024671E">
            <w:delText xml:space="preserve"> </w:delText>
          </w:r>
        </w:del>
        <w:r>
          <w:t xml:space="preserve">is not required to </w:t>
        </w:r>
      </w:ins>
      <w:ins w:id="101" w:author="ERCOT 060425" w:date="2025-06-02T12:03:00Z">
        <w:r w:rsidRPr="000209D1">
          <w:rPr>
            <w:iCs/>
            <w:szCs w:val="20"/>
          </w:rPr>
          <w:t>comply with the requirements of this Section</w:t>
        </w:r>
      </w:ins>
      <w:ins w:id="102" w:author="ERCOT 070125" w:date="2025-07-01T18:15:00Z" w16du:dateUtc="2025-07-01T23:15:00Z">
        <w:r>
          <w:rPr>
            <w:iCs/>
            <w:szCs w:val="20"/>
          </w:rPr>
          <w:t>.</w:t>
        </w:r>
      </w:ins>
      <w:ins w:id="103" w:author="ERCOT 070125" w:date="2025-07-01T13:36:00Z" w16du:dateUtc="2025-07-01T18:36:00Z">
        <w:r>
          <w:rPr>
            <w:iCs/>
            <w:szCs w:val="20"/>
          </w:rPr>
          <w:t xml:space="preserve"> </w:t>
        </w:r>
      </w:ins>
      <w:ins w:id="104" w:author="ERCOT 070125" w:date="2025-07-01T18:17:00Z" w16du:dateUtc="2025-07-01T23:17:00Z">
        <w:r>
          <w:rPr>
            <w:iCs/>
            <w:szCs w:val="20"/>
          </w:rPr>
          <w:t xml:space="preserve"> </w:t>
        </w:r>
      </w:ins>
      <w:ins w:id="105" w:author="Spearmint Energy 080125" w:date="2025-08-01T10:07:00Z" w16du:dateUtc="2025-08-01T15:07:00Z">
        <w:r>
          <w:rPr>
            <w:iCs/>
            <w:szCs w:val="20"/>
          </w:rPr>
          <w:t>For ESRs that interconnected to the ERCOT Transmission Grid pursuant to an SGIA executed before A</w:t>
        </w:r>
      </w:ins>
      <w:ins w:id="106" w:author="Spearmint Energy 080125" w:date="2025-08-01T10:08:00Z" w16du:dateUtc="2025-08-01T15:08:00Z">
        <w:r>
          <w:rPr>
            <w:iCs/>
            <w:szCs w:val="20"/>
          </w:rPr>
          <w:t xml:space="preserve">pril 1, 2026 and undergo subsequent augmentation, </w:t>
        </w:r>
      </w:ins>
      <w:ins w:id="107" w:author="ERCOT 070125" w:date="2025-07-01T18:16:00Z" w16du:dateUtc="2025-07-01T23:16:00Z">
        <w:del w:id="108" w:author="Spearmint Energy 080125" w:date="2025-08-01T10:09:00Z" w16du:dateUtc="2025-08-01T15:09:00Z">
          <w:r w:rsidRPr="003049FF" w:rsidDel="0066526E">
            <w:rPr>
              <w:iCs/>
              <w:szCs w:val="20"/>
            </w:rPr>
            <w:delText>T</w:delText>
          </w:r>
        </w:del>
      </w:ins>
      <w:ins w:id="109" w:author="Spearmint Energy 080125" w:date="2025-08-01T10:09:00Z" w16du:dateUtc="2025-08-01T15:09:00Z">
        <w:r>
          <w:rPr>
            <w:iCs/>
            <w:szCs w:val="20"/>
          </w:rPr>
          <w:t>t</w:t>
        </w:r>
      </w:ins>
      <w:ins w:id="110" w:author="ERCOT 070125" w:date="2025-07-01T18:16:00Z" w16du:dateUtc="2025-07-01T23:16:00Z">
        <w:r w:rsidRPr="003049FF">
          <w:rPr>
            <w:iCs/>
            <w:szCs w:val="20"/>
          </w:rPr>
          <w:t xml:space="preserve">he requirements of this Section </w:t>
        </w:r>
      </w:ins>
      <w:ins w:id="111" w:author="Spearmint Energy 080125" w:date="2025-08-01T10:09:00Z" w16du:dateUtc="2025-08-01T15:09:00Z">
        <w:r>
          <w:rPr>
            <w:iCs/>
            <w:szCs w:val="20"/>
          </w:rPr>
          <w:t xml:space="preserve">will </w:t>
        </w:r>
      </w:ins>
      <w:ins w:id="112" w:author="ERCOT 070125" w:date="2025-07-01T18:16:00Z" w16du:dateUtc="2025-07-01T23:16:00Z">
        <w:r w:rsidRPr="003049FF">
          <w:rPr>
            <w:iCs/>
            <w:szCs w:val="20"/>
          </w:rPr>
          <w:t xml:space="preserve">apply to </w:t>
        </w:r>
        <w:del w:id="113" w:author="Spearmint Energy 080125" w:date="2025-08-01T10:10:00Z" w16du:dateUtc="2025-08-01T15:10:00Z">
          <w:r w:rsidRPr="003049FF" w:rsidDel="0066526E">
            <w:rPr>
              <w:iCs/>
              <w:szCs w:val="20"/>
            </w:rPr>
            <w:delText>those</w:delText>
          </w:r>
        </w:del>
      </w:ins>
      <w:ins w:id="114" w:author="Spearmint Energy 080125" w:date="2025-08-01T10:10:00Z" w16du:dateUtc="2025-08-01T15:10:00Z">
        <w:r>
          <w:rPr>
            <w:iCs/>
            <w:szCs w:val="20"/>
          </w:rPr>
          <w:t>augmented</w:t>
        </w:r>
      </w:ins>
      <w:ins w:id="115" w:author="ERCOT 070125" w:date="2025-07-01T18:16:00Z" w16du:dateUtc="2025-07-01T23:16:00Z">
        <w:r w:rsidRPr="003049FF">
          <w:rPr>
            <w:iCs/>
            <w:szCs w:val="20"/>
          </w:rPr>
          <w:t xml:space="preserve"> portions </w:t>
        </w:r>
      </w:ins>
      <w:ins w:id="116" w:author="Spearmint Energy 080125" w:date="2025-08-01T10:10:00Z" w16du:dateUtc="2025-08-01T15:10:00Z">
        <w:r>
          <w:rPr>
            <w:iCs/>
            <w:szCs w:val="20"/>
          </w:rPr>
          <w:t>when the nameplate MVA/MW of that portion of the ESR is</w:t>
        </w:r>
      </w:ins>
      <w:ins w:id="117" w:author="Spearmint Energy 080125" w:date="2025-08-01T10:11:00Z" w16du:dateUtc="2025-08-01T15:11:00Z">
        <w:r>
          <w:rPr>
            <w:iCs/>
            <w:szCs w:val="20"/>
          </w:rPr>
          <w:t xml:space="preserve"> increased at the high voltage side of the project, </w:t>
        </w:r>
      </w:ins>
      <w:ins w:id="118" w:author="ERCOT 070125" w:date="2025-07-01T18:16:00Z" w16du:dateUtc="2025-07-01T23:16:00Z">
        <w:del w:id="119" w:author="Spearmint Energy 080125" w:date="2025-08-01T10:11:00Z" w16du:dateUtc="2025-08-01T15:11:00Z">
          <w:r w:rsidRPr="003049FF" w:rsidDel="0066526E">
            <w:rPr>
              <w:iCs/>
              <w:szCs w:val="20"/>
            </w:rPr>
            <w:delText xml:space="preserve">of any subsequent ESR modifications that add MW capacity </w:delText>
          </w:r>
        </w:del>
        <w:r w:rsidRPr="003049FF">
          <w:rPr>
            <w:iCs/>
            <w:szCs w:val="20"/>
          </w:rPr>
          <w:t xml:space="preserve">or </w:t>
        </w:r>
        <w:del w:id="120" w:author="Spearmint Energy 080125" w:date="2025-08-01T10:11:00Z" w16du:dateUtc="2025-08-01T15:11:00Z">
          <w:r w:rsidRPr="003049FF" w:rsidDel="0066526E">
            <w:rPr>
              <w:iCs/>
              <w:szCs w:val="20"/>
            </w:rPr>
            <w:delText xml:space="preserve">make </w:delText>
          </w:r>
        </w:del>
        <w:r w:rsidRPr="003049FF">
          <w:rPr>
            <w:iCs/>
            <w:szCs w:val="20"/>
          </w:rPr>
          <w:t>non-in-kind replacements of equipment</w:t>
        </w:r>
      </w:ins>
      <w:ins w:id="121" w:author="Spearmint Energy 080125" w:date="2025-08-01T10:11:00Z" w16du:dateUtc="2025-08-01T15:11:00Z">
        <w:r>
          <w:rPr>
            <w:iCs/>
            <w:szCs w:val="20"/>
          </w:rPr>
          <w:t xml:space="preserve"> are made to that portion of the ESR at the high voltage side of the project</w:t>
        </w:r>
      </w:ins>
      <w:ins w:id="122" w:author="ERCOT 070125" w:date="2025-07-01T18:16:00Z" w16du:dateUtc="2025-07-01T23:16:00Z">
        <w:r w:rsidRPr="003049FF">
          <w:rPr>
            <w:iCs/>
            <w:szCs w:val="20"/>
          </w:rPr>
          <w:t>.</w:t>
        </w:r>
      </w:ins>
      <w:ins w:id="123" w:author="ERCOT 070125" w:date="2025-07-01T13:36:00Z" w16du:dateUtc="2025-07-01T18:36:00Z">
        <w:r w:rsidR="00FB2395">
          <w:rPr>
            <w:iCs/>
            <w:szCs w:val="20"/>
          </w:rPr>
          <w:t xml:space="preserve"> </w:t>
        </w:r>
      </w:ins>
      <w:ins w:id="124" w:author="ERCOT 070125" w:date="2025-07-01T18:17:00Z" w16du:dateUtc="2025-07-01T23:17:00Z">
        <w:r w:rsidR="00FB2395">
          <w:rPr>
            <w:iCs/>
            <w:szCs w:val="20"/>
          </w:rPr>
          <w:t xml:space="preserve"> </w:t>
        </w:r>
      </w:ins>
    </w:p>
    <w:p w14:paraId="084FFF0B" w14:textId="77777777" w:rsidR="0066526E" w:rsidRDefault="0066526E" w:rsidP="00CD6313">
      <w:pPr>
        <w:keepNext/>
        <w:tabs>
          <w:tab w:val="left" w:pos="720"/>
        </w:tabs>
        <w:spacing w:after="240"/>
        <w:ind w:left="720" w:hanging="720"/>
        <w:outlineLvl w:val="1"/>
        <w:rPr>
          <w:iCs/>
          <w:szCs w:val="20"/>
        </w:rPr>
      </w:pPr>
    </w:p>
    <w:p w14:paraId="690A8F34" w14:textId="77777777" w:rsidR="0066526E" w:rsidRDefault="0066526E" w:rsidP="00CD6313">
      <w:pPr>
        <w:keepNext/>
        <w:tabs>
          <w:tab w:val="left" w:pos="720"/>
        </w:tabs>
        <w:spacing w:after="240"/>
        <w:ind w:left="720" w:hanging="720"/>
        <w:outlineLvl w:val="1"/>
        <w:rPr>
          <w:iCs/>
          <w:szCs w:val="20"/>
        </w:rPr>
      </w:pPr>
    </w:p>
    <w:p w14:paraId="750E535E" w14:textId="77777777" w:rsidR="00152993" w:rsidRDefault="00152993">
      <w:pPr>
        <w:pStyle w:val="BodyText"/>
      </w:pPr>
    </w:p>
    <w:sectPr w:rsidR="00152993" w:rsidSect="0074209E">
      <w:headerReference w:type="default" r:id="rId17"/>
      <w:footerReference w:type="default" r:id="rId1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93CD7" w14:textId="77777777" w:rsidR="00E80FEE" w:rsidRDefault="00E80FEE">
      <w:r>
        <w:separator/>
      </w:r>
    </w:p>
  </w:endnote>
  <w:endnote w:type="continuationSeparator" w:id="0">
    <w:p w14:paraId="0AE71959" w14:textId="77777777" w:rsidR="00E80FEE" w:rsidRDefault="00E8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DFA29" w14:textId="64FE24DC" w:rsidR="003D0994" w:rsidRDefault="00380F77" w:rsidP="0074209E">
    <w:pPr>
      <w:pStyle w:val="Footer"/>
      <w:tabs>
        <w:tab w:val="clear" w:pos="4320"/>
        <w:tab w:val="clear" w:pos="8640"/>
        <w:tab w:val="right" w:pos="9360"/>
      </w:tabs>
      <w:rPr>
        <w:rFonts w:ascii="Arial" w:hAnsi="Arial"/>
        <w:sz w:val="18"/>
      </w:rPr>
    </w:pPr>
    <w:r>
      <w:rPr>
        <w:rFonts w:ascii="Arial" w:hAnsi="Arial"/>
        <w:sz w:val="18"/>
      </w:rPr>
      <w:t>272NOGRR-</w:t>
    </w:r>
    <w:r w:rsidR="00FA2E0C">
      <w:rPr>
        <w:rFonts w:ascii="Arial" w:hAnsi="Arial"/>
        <w:sz w:val="18"/>
      </w:rPr>
      <w:t>19</w:t>
    </w:r>
    <w:r w:rsidR="00BA7E1E">
      <w:rPr>
        <w:rFonts w:ascii="Arial" w:hAnsi="Arial"/>
        <w:sz w:val="18"/>
      </w:rPr>
      <w:t xml:space="preserve"> </w:t>
    </w:r>
    <w:r w:rsidR="00045B8B">
      <w:rPr>
        <w:rFonts w:ascii="Arial" w:hAnsi="Arial"/>
        <w:sz w:val="18"/>
      </w:rPr>
      <w:t xml:space="preserve">Spearmint Energy </w:t>
    </w:r>
    <w:r>
      <w:rPr>
        <w:rFonts w:ascii="Arial" w:hAnsi="Arial"/>
        <w:sz w:val="18"/>
      </w:rPr>
      <w:t xml:space="preserve">Comments </w:t>
    </w:r>
    <w:r w:rsidR="00BA7E1E">
      <w:rPr>
        <w:rFonts w:ascii="Arial" w:hAnsi="Arial"/>
        <w:sz w:val="18"/>
      </w:rPr>
      <w:t>0</w:t>
    </w:r>
    <w:r w:rsidR="000C005C">
      <w:rPr>
        <w:rFonts w:ascii="Arial" w:hAnsi="Arial"/>
        <w:sz w:val="18"/>
      </w:rPr>
      <w:t>801</w:t>
    </w:r>
    <w:r w:rsidR="00BA7E1E">
      <w:rPr>
        <w:rFonts w:ascii="Arial" w:hAnsi="Arial"/>
        <w:sz w:val="18"/>
      </w:rPr>
      <w:t>25</w:t>
    </w:r>
    <w:r w:rsidR="003D0994">
      <w:rPr>
        <w:rFonts w:ascii="Arial" w:hAnsi="Arial"/>
        <w:sz w:val="18"/>
      </w:rPr>
      <w:tab/>
      <w:t xml:space="preserve">Page </w:t>
    </w:r>
    <w:r w:rsidR="003619C1">
      <w:rPr>
        <w:rFonts w:ascii="Arial" w:hAnsi="Arial"/>
        <w:sz w:val="18"/>
      </w:rPr>
      <w:fldChar w:fldCharType="begin"/>
    </w:r>
    <w:r w:rsidR="003D0994">
      <w:rPr>
        <w:rFonts w:ascii="Arial" w:hAnsi="Arial"/>
        <w:sz w:val="18"/>
      </w:rPr>
      <w:instrText xml:space="preserve"> PAGE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r w:rsidR="003D0994">
      <w:rPr>
        <w:rFonts w:ascii="Arial" w:hAnsi="Arial"/>
        <w:sz w:val="18"/>
      </w:rPr>
      <w:t xml:space="preserve"> of </w:t>
    </w:r>
    <w:r w:rsidR="003619C1">
      <w:rPr>
        <w:rFonts w:ascii="Arial" w:hAnsi="Arial"/>
        <w:sz w:val="18"/>
      </w:rPr>
      <w:fldChar w:fldCharType="begin"/>
    </w:r>
    <w:r w:rsidR="003D0994">
      <w:rPr>
        <w:rFonts w:ascii="Arial" w:hAnsi="Arial"/>
        <w:sz w:val="18"/>
      </w:rPr>
      <w:instrText xml:space="preserve"> NUMPAGES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p>
  <w:p w14:paraId="3252E4E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309743" w14:textId="77777777" w:rsidR="00E80FEE" w:rsidRDefault="00E80FEE">
      <w:r>
        <w:separator/>
      </w:r>
    </w:p>
  </w:footnote>
  <w:footnote w:type="continuationSeparator" w:id="0">
    <w:p w14:paraId="332BB5E4" w14:textId="77777777" w:rsidR="00E80FEE" w:rsidRDefault="00E80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5C8AD"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3003F56"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F92520"/>
    <w:multiLevelType w:val="hybridMultilevel"/>
    <w:tmpl w:val="DA56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63136"/>
    <w:multiLevelType w:val="hybridMultilevel"/>
    <w:tmpl w:val="8BE67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FA30750"/>
    <w:multiLevelType w:val="hybridMultilevel"/>
    <w:tmpl w:val="823A7AD0"/>
    <w:lvl w:ilvl="0" w:tplc="FCB67D28">
      <w:start w:val="1"/>
      <w:numFmt w:val="lowerLetter"/>
      <w:lvlText w:val="%1)"/>
      <w:lvlJc w:val="left"/>
      <w:pPr>
        <w:ind w:left="1020" w:hanging="360"/>
      </w:pPr>
    </w:lvl>
    <w:lvl w:ilvl="1" w:tplc="D17E5B0C">
      <w:start w:val="1"/>
      <w:numFmt w:val="lowerLetter"/>
      <w:lvlText w:val="%2)"/>
      <w:lvlJc w:val="left"/>
      <w:pPr>
        <w:ind w:left="1020" w:hanging="360"/>
      </w:pPr>
    </w:lvl>
    <w:lvl w:ilvl="2" w:tplc="5F829482">
      <w:start w:val="1"/>
      <w:numFmt w:val="lowerLetter"/>
      <w:lvlText w:val="%3)"/>
      <w:lvlJc w:val="left"/>
      <w:pPr>
        <w:ind w:left="1020" w:hanging="360"/>
      </w:pPr>
    </w:lvl>
    <w:lvl w:ilvl="3" w:tplc="C2802D1E">
      <w:start w:val="1"/>
      <w:numFmt w:val="lowerLetter"/>
      <w:lvlText w:val="%4)"/>
      <w:lvlJc w:val="left"/>
      <w:pPr>
        <w:ind w:left="1020" w:hanging="360"/>
      </w:pPr>
    </w:lvl>
    <w:lvl w:ilvl="4" w:tplc="31A88ADE">
      <w:start w:val="1"/>
      <w:numFmt w:val="lowerLetter"/>
      <w:lvlText w:val="%5)"/>
      <w:lvlJc w:val="left"/>
      <w:pPr>
        <w:ind w:left="1020" w:hanging="360"/>
      </w:pPr>
    </w:lvl>
    <w:lvl w:ilvl="5" w:tplc="E02E01F0">
      <w:start w:val="1"/>
      <w:numFmt w:val="lowerLetter"/>
      <w:lvlText w:val="%6)"/>
      <w:lvlJc w:val="left"/>
      <w:pPr>
        <w:ind w:left="1020" w:hanging="360"/>
      </w:pPr>
    </w:lvl>
    <w:lvl w:ilvl="6" w:tplc="8ADEE296">
      <w:start w:val="1"/>
      <w:numFmt w:val="lowerLetter"/>
      <w:lvlText w:val="%7)"/>
      <w:lvlJc w:val="left"/>
      <w:pPr>
        <w:ind w:left="1020" w:hanging="360"/>
      </w:pPr>
    </w:lvl>
    <w:lvl w:ilvl="7" w:tplc="2FB8F5B0">
      <w:start w:val="1"/>
      <w:numFmt w:val="lowerLetter"/>
      <w:lvlText w:val="%8)"/>
      <w:lvlJc w:val="left"/>
      <w:pPr>
        <w:ind w:left="1020" w:hanging="360"/>
      </w:pPr>
    </w:lvl>
    <w:lvl w:ilvl="8" w:tplc="00982A1A">
      <w:start w:val="1"/>
      <w:numFmt w:val="lowerLetter"/>
      <w:lvlText w:val="%9)"/>
      <w:lvlJc w:val="left"/>
      <w:pPr>
        <w:ind w:left="1020" w:hanging="360"/>
      </w:pPr>
    </w:lvl>
  </w:abstractNum>
  <w:abstractNum w:abstractNumId="4" w15:restartNumberingAfterBreak="0">
    <w:nsid w:val="28BE2AB8"/>
    <w:multiLevelType w:val="hybridMultilevel"/>
    <w:tmpl w:val="68168C9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B6D07AF"/>
    <w:multiLevelType w:val="hybridMultilevel"/>
    <w:tmpl w:val="D23CC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35415C"/>
    <w:multiLevelType w:val="hybridMultilevel"/>
    <w:tmpl w:val="542CAB06"/>
    <w:lvl w:ilvl="0" w:tplc="A9A816B4">
      <w:start w:val="1"/>
      <w:numFmt w:val="lowerLetter"/>
      <w:lvlText w:val="%1)"/>
      <w:lvlJc w:val="left"/>
      <w:pPr>
        <w:ind w:left="1020" w:hanging="360"/>
      </w:pPr>
    </w:lvl>
    <w:lvl w:ilvl="1" w:tplc="65C263FE">
      <w:start w:val="1"/>
      <w:numFmt w:val="lowerLetter"/>
      <w:lvlText w:val="%2)"/>
      <w:lvlJc w:val="left"/>
      <w:pPr>
        <w:ind w:left="1020" w:hanging="360"/>
      </w:pPr>
    </w:lvl>
    <w:lvl w:ilvl="2" w:tplc="91D05FB0">
      <w:start w:val="1"/>
      <w:numFmt w:val="lowerLetter"/>
      <w:lvlText w:val="%3)"/>
      <w:lvlJc w:val="left"/>
      <w:pPr>
        <w:ind w:left="1020" w:hanging="360"/>
      </w:pPr>
    </w:lvl>
    <w:lvl w:ilvl="3" w:tplc="3E14D6C4">
      <w:start w:val="1"/>
      <w:numFmt w:val="lowerLetter"/>
      <w:lvlText w:val="%4)"/>
      <w:lvlJc w:val="left"/>
      <w:pPr>
        <w:ind w:left="1020" w:hanging="360"/>
      </w:pPr>
    </w:lvl>
    <w:lvl w:ilvl="4" w:tplc="A40E4B30">
      <w:start w:val="1"/>
      <w:numFmt w:val="lowerLetter"/>
      <w:lvlText w:val="%5)"/>
      <w:lvlJc w:val="left"/>
      <w:pPr>
        <w:ind w:left="1020" w:hanging="360"/>
      </w:pPr>
    </w:lvl>
    <w:lvl w:ilvl="5" w:tplc="FDAEA1C4">
      <w:start w:val="1"/>
      <w:numFmt w:val="lowerLetter"/>
      <w:lvlText w:val="%6)"/>
      <w:lvlJc w:val="left"/>
      <w:pPr>
        <w:ind w:left="1020" w:hanging="360"/>
      </w:pPr>
    </w:lvl>
    <w:lvl w:ilvl="6" w:tplc="709435DE">
      <w:start w:val="1"/>
      <w:numFmt w:val="lowerLetter"/>
      <w:lvlText w:val="%7)"/>
      <w:lvlJc w:val="left"/>
      <w:pPr>
        <w:ind w:left="1020" w:hanging="360"/>
      </w:pPr>
    </w:lvl>
    <w:lvl w:ilvl="7" w:tplc="F63C22EE">
      <w:start w:val="1"/>
      <w:numFmt w:val="lowerLetter"/>
      <w:lvlText w:val="%8)"/>
      <w:lvlJc w:val="left"/>
      <w:pPr>
        <w:ind w:left="1020" w:hanging="360"/>
      </w:pPr>
    </w:lvl>
    <w:lvl w:ilvl="8" w:tplc="77E2874E">
      <w:start w:val="1"/>
      <w:numFmt w:val="lowerLetter"/>
      <w:lvlText w:val="%9)"/>
      <w:lvlJc w:val="left"/>
      <w:pPr>
        <w:ind w:left="1020" w:hanging="360"/>
      </w:pPr>
    </w:lvl>
  </w:abstractNum>
  <w:abstractNum w:abstractNumId="7" w15:restartNumberingAfterBreak="0">
    <w:nsid w:val="6B2B13F6"/>
    <w:multiLevelType w:val="hybridMultilevel"/>
    <w:tmpl w:val="82C8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8F7A48"/>
    <w:multiLevelType w:val="hybridMultilevel"/>
    <w:tmpl w:val="D718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6F15473"/>
    <w:multiLevelType w:val="hybridMultilevel"/>
    <w:tmpl w:val="F0B2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9D5F61"/>
    <w:multiLevelType w:val="hybridMultilevel"/>
    <w:tmpl w:val="AEAE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924573">
    <w:abstractNumId w:val="0"/>
  </w:num>
  <w:num w:numId="2" w16cid:durableId="1878086299">
    <w:abstractNumId w:val="10"/>
  </w:num>
  <w:num w:numId="3" w16cid:durableId="1653557385">
    <w:abstractNumId w:val="2"/>
  </w:num>
  <w:num w:numId="4" w16cid:durableId="689721133">
    <w:abstractNumId w:val="11"/>
  </w:num>
  <w:num w:numId="5" w16cid:durableId="320931086">
    <w:abstractNumId w:val="8"/>
  </w:num>
  <w:num w:numId="6" w16cid:durableId="287391639">
    <w:abstractNumId w:val="1"/>
  </w:num>
  <w:num w:numId="7" w16cid:durableId="1411728596">
    <w:abstractNumId w:val="5"/>
  </w:num>
  <w:num w:numId="8" w16cid:durableId="1677147731">
    <w:abstractNumId w:val="9"/>
  </w:num>
  <w:num w:numId="9" w16cid:durableId="150218745">
    <w:abstractNumId w:val="12"/>
  </w:num>
  <w:num w:numId="10" w16cid:durableId="51926035">
    <w:abstractNumId w:val="4"/>
  </w:num>
  <w:num w:numId="11" w16cid:durableId="197813407">
    <w:abstractNumId w:val="7"/>
  </w:num>
  <w:num w:numId="12" w16cid:durableId="1304888709">
    <w:abstractNumId w:val="3"/>
  </w:num>
  <w:num w:numId="13" w16cid:durableId="53007567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0425">
    <w15:presenceInfo w15:providerId="None" w15:userId="ERCOT 060425"/>
  </w15:person>
  <w15:person w15:author="Joint Commenters 070925">
    <w15:presenceInfo w15:providerId="None" w15:userId="Joint Commenters 070925"/>
  </w15:person>
  <w15:person w15:author="ERCOT 070125">
    <w15:presenceInfo w15:providerId="AD" w15:userId="S::Shun-Hsien.Huang@ercot.com::604a4aa9-2658-4d75-8cf1-9e07b94baee6"/>
  </w15:person>
  <w15:person w15:author="Spearmint Energy 080125">
    <w15:presenceInfo w15:providerId="None" w15:userId="Spearmint Energy 080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75D"/>
    <w:rsid w:val="00012122"/>
    <w:rsid w:val="000370FA"/>
    <w:rsid w:val="00037668"/>
    <w:rsid w:val="000378A6"/>
    <w:rsid w:val="00043558"/>
    <w:rsid w:val="00045B8B"/>
    <w:rsid w:val="00056836"/>
    <w:rsid w:val="00061660"/>
    <w:rsid w:val="0006491D"/>
    <w:rsid w:val="00072799"/>
    <w:rsid w:val="00075A94"/>
    <w:rsid w:val="0009321E"/>
    <w:rsid w:val="00097208"/>
    <w:rsid w:val="000A4244"/>
    <w:rsid w:val="000C005C"/>
    <w:rsid w:val="000C6156"/>
    <w:rsid w:val="000D7533"/>
    <w:rsid w:val="000F2684"/>
    <w:rsid w:val="00102476"/>
    <w:rsid w:val="00106297"/>
    <w:rsid w:val="001076F2"/>
    <w:rsid w:val="001174AD"/>
    <w:rsid w:val="00124B57"/>
    <w:rsid w:val="00132855"/>
    <w:rsid w:val="00152993"/>
    <w:rsid w:val="001619B9"/>
    <w:rsid w:val="00162711"/>
    <w:rsid w:val="00163B91"/>
    <w:rsid w:val="00164E03"/>
    <w:rsid w:val="00170297"/>
    <w:rsid w:val="00170BAA"/>
    <w:rsid w:val="00171173"/>
    <w:rsid w:val="00172A3C"/>
    <w:rsid w:val="00176C2C"/>
    <w:rsid w:val="00184836"/>
    <w:rsid w:val="001A227D"/>
    <w:rsid w:val="001A3EFA"/>
    <w:rsid w:val="001C4279"/>
    <w:rsid w:val="001C69B9"/>
    <w:rsid w:val="001E2032"/>
    <w:rsid w:val="001E3B23"/>
    <w:rsid w:val="001E7BE5"/>
    <w:rsid w:val="00211E0E"/>
    <w:rsid w:val="0021585B"/>
    <w:rsid w:val="002269D8"/>
    <w:rsid w:val="0023166B"/>
    <w:rsid w:val="00237F13"/>
    <w:rsid w:val="0024668B"/>
    <w:rsid w:val="0024671E"/>
    <w:rsid w:val="002478C6"/>
    <w:rsid w:val="00247BDB"/>
    <w:rsid w:val="0025085D"/>
    <w:rsid w:val="00251F66"/>
    <w:rsid w:val="0025333E"/>
    <w:rsid w:val="0027089C"/>
    <w:rsid w:val="002715C1"/>
    <w:rsid w:val="0027380C"/>
    <w:rsid w:val="002771E6"/>
    <w:rsid w:val="00281197"/>
    <w:rsid w:val="00284C4E"/>
    <w:rsid w:val="00291387"/>
    <w:rsid w:val="00291E43"/>
    <w:rsid w:val="002A0CB4"/>
    <w:rsid w:val="002B6B4D"/>
    <w:rsid w:val="002C13D4"/>
    <w:rsid w:val="002C38AF"/>
    <w:rsid w:val="002C4956"/>
    <w:rsid w:val="002C64D2"/>
    <w:rsid w:val="002E0B01"/>
    <w:rsid w:val="002F3216"/>
    <w:rsid w:val="002F4879"/>
    <w:rsid w:val="003010C0"/>
    <w:rsid w:val="003049FF"/>
    <w:rsid w:val="00307DA8"/>
    <w:rsid w:val="00315E0F"/>
    <w:rsid w:val="003220D5"/>
    <w:rsid w:val="00326237"/>
    <w:rsid w:val="0032797A"/>
    <w:rsid w:val="00332A97"/>
    <w:rsid w:val="0033458D"/>
    <w:rsid w:val="00337D09"/>
    <w:rsid w:val="00341A25"/>
    <w:rsid w:val="00342CFD"/>
    <w:rsid w:val="00350C00"/>
    <w:rsid w:val="00360B9C"/>
    <w:rsid w:val="003619C1"/>
    <w:rsid w:val="00366113"/>
    <w:rsid w:val="003663F5"/>
    <w:rsid w:val="00372FF8"/>
    <w:rsid w:val="0037584A"/>
    <w:rsid w:val="00380F77"/>
    <w:rsid w:val="00387BD5"/>
    <w:rsid w:val="00396B1D"/>
    <w:rsid w:val="003B7386"/>
    <w:rsid w:val="003C270C"/>
    <w:rsid w:val="003C405A"/>
    <w:rsid w:val="003C441D"/>
    <w:rsid w:val="003D0994"/>
    <w:rsid w:val="003E3824"/>
    <w:rsid w:val="003E7D74"/>
    <w:rsid w:val="003F3F85"/>
    <w:rsid w:val="003F50E3"/>
    <w:rsid w:val="00400260"/>
    <w:rsid w:val="00417500"/>
    <w:rsid w:val="00423824"/>
    <w:rsid w:val="004277A8"/>
    <w:rsid w:val="0043567D"/>
    <w:rsid w:val="004678FE"/>
    <w:rsid w:val="00477981"/>
    <w:rsid w:val="00494A3D"/>
    <w:rsid w:val="00496829"/>
    <w:rsid w:val="004A670D"/>
    <w:rsid w:val="004A7DD2"/>
    <w:rsid w:val="004B7B90"/>
    <w:rsid w:val="004C5C71"/>
    <w:rsid w:val="004C6699"/>
    <w:rsid w:val="004C6B45"/>
    <w:rsid w:val="004D37D7"/>
    <w:rsid w:val="004E14F1"/>
    <w:rsid w:val="004E2C19"/>
    <w:rsid w:val="004F0123"/>
    <w:rsid w:val="004F285F"/>
    <w:rsid w:val="004F7777"/>
    <w:rsid w:val="005015F1"/>
    <w:rsid w:val="00504FC9"/>
    <w:rsid w:val="00506F06"/>
    <w:rsid w:val="00512079"/>
    <w:rsid w:val="005154C9"/>
    <w:rsid w:val="005223CA"/>
    <w:rsid w:val="00533342"/>
    <w:rsid w:val="00536674"/>
    <w:rsid w:val="0055032D"/>
    <w:rsid w:val="005D284C"/>
    <w:rsid w:val="005E141F"/>
    <w:rsid w:val="005F53CF"/>
    <w:rsid w:val="005F5760"/>
    <w:rsid w:val="00601917"/>
    <w:rsid w:val="00603F65"/>
    <w:rsid w:val="00605E4E"/>
    <w:rsid w:val="00610751"/>
    <w:rsid w:val="006141E0"/>
    <w:rsid w:val="00626ECE"/>
    <w:rsid w:val="00633E23"/>
    <w:rsid w:val="006421DA"/>
    <w:rsid w:val="006501C3"/>
    <w:rsid w:val="006602D1"/>
    <w:rsid w:val="00664E28"/>
    <w:rsid w:val="0066526E"/>
    <w:rsid w:val="00673B94"/>
    <w:rsid w:val="00680AC6"/>
    <w:rsid w:val="006835D8"/>
    <w:rsid w:val="00685FBC"/>
    <w:rsid w:val="00692278"/>
    <w:rsid w:val="006C316E"/>
    <w:rsid w:val="006C7516"/>
    <w:rsid w:val="006D0F7C"/>
    <w:rsid w:val="006E11D4"/>
    <w:rsid w:val="00705E33"/>
    <w:rsid w:val="00715A4E"/>
    <w:rsid w:val="00721347"/>
    <w:rsid w:val="007269C4"/>
    <w:rsid w:val="00726F31"/>
    <w:rsid w:val="00734EAF"/>
    <w:rsid w:val="007369CC"/>
    <w:rsid w:val="007417D3"/>
    <w:rsid w:val="0074209E"/>
    <w:rsid w:val="00764AFD"/>
    <w:rsid w:val="00766639"/>
    <w:rsid w:val="00773DCA"/>
    <w:rsid w:val="00782231"/>
    <w:rsid w:val="00782AEE"/>
    <w:rsid w:val="00790549"/>
    <w:rsid w:val="00792D4D"/>
    <w:rsid w:val="00794502"/>
    <w:rsid w:val="007A2569"/>
    <w:rsid w:val="007B045B"/>
    <w:rsid w:val="007B1457"/>
    <w:rsid w:val="007B5350"/>
    <w:rsid w:val="007D37C2"/>
    <w:rsid w:val="007D4A5D"/>
    <w:rsid w:val="007E2194"/>
    <w:rsid w:val="007E60E3"/>
    <w:rsid w:val="007F2CA8"/>
    <w:rsid w:val="007F4D61"/>
    <w:rsid w:val="007F676A"/>
    <w:rsid w:val="007F7161"/>
    <w:rsid w:val="008069C1"/>
    <w:rsid w:val="00807DC1"/>
    <w:rsid w:val="0081030D"/>
    <w:rsid w:val="00822EA5"/>
    <w:rsid w:val="00824CD2"/>
    <w:rsid w:val="0083561F"/>
    <w:rsid w:val="00845593"/>
    <w:rsid w:val="00852ABD"/>
    <w:rsid w:val="008534CB"/>
    <w:rsid w:val="0085559E"/>
    <w:rsid w:val="00862A29"/>
    <w:rsid w:val="008831A5"/>
    <w:rsid w:val="00883512"/>
    <w:rsid w:val="00884612"/>
    <w:rsid w:val="00896B1B"/>
    <w:rsid w:val="008E559E"/>
    <w:rsid w:val="008F375A"/>
    <w:rsid w:val="00900D28"/>
    <w:rsid w:val="00903F6E"/>
    <w:rsid w:val="00912CCE"/>
    <w:rsid w:val="00916080"/>
    <w:rsid w:val="00921A68"/>
    <w:rsid w:val="00923AA4"/>
    <w:rsid w:val="00950555"/>
    <w:rsid w:val="00960706"/>
    <w:rsid w:val="00977C11"/>
    <w:rsid w:val="00982743"/>
    <w:rsid w:val="009936AA"/>
    <w:rsid w:val="009A22DD"/>
    <w:rsid w:val="009A2A94"/>
    <w:rsid w:val="009A7DB6"/>
    <w:rsid w:val="009B01C4"/>
    <w:rsid w:val="009C7C63"/>
    <w:rsid w:val="009D7442"/>
    <w:rsid w:val="009D7621"/>
    <w:rsid w:val="009E1552"/>
    <w:rsid w:val="009F0034"/>
    <w:rsid w:val="00A015C4"/>
    <w:rsid w:val="00A01DAF"/>
    <w:rsid w:val="00A0495B"/>
    <w:rsid w:val="00A15172"/>
    <w:rsid w:val="00A24772"/>
    <w:rsid w:val="00A42F89"/>
    <w:rsid w:val="00A53A29"/>
    <w:rsid w:val="00A66BA2"/>
    <w:rsid w:val="00A7053C"/>
    <w:rsid w:val="00A74CB6"/>
    <w:rsid w:val="00A77082"/>
    <w:rsid w:val="00A80E48"/>
    <w:rsid w:val="00A83369"/>
    <w:rsid w:val="00A84873"/>
    <w:rsid w:val="00A857B0"/>
    <w:rsid w:val="00A97EA8"/>
    <w:rsid w:val="00AD2736"/>
    <w:rsid w:val="00AD5CA4"/>
    <w:rsid w:val="00AF1DC4"/>
    <w:rsid w:val="00AF201B"/>
    <w:rsid w:val="00B0408F"/>
    <w:rsid w:val="00B06E67"/>
    <w:rsid w:val="00B1098C"/>
    <w:rsid w:val="00B11F86"/>
    <w:rsid w:val="00B11F9A"/>
    <w:rsid w:val="00B152DA"/>
    <w:rsid w:val="00B22E29"/>
    <w:rsid w:val="00B36C6D"/>
    <w:rsid w:val="00B41969"/>
    <w:rsid w:val="00B64D68"/>
    <w:rsid w:val="00B714B4"/>
    <w:rsid w:val="00B74436"/>
    <w:rsid w:val="00B80B96"/>
    <w:rsid w:val="00B93896"/>
    <w:rsid w:val="00B97C3A"/>
    <w:rsid w:val="00BA7E1E"/>
    <w:rsid w:val="00BB0766"/>
    <w:rsid w:val="00BB0BA0"/>
    <w:rsid w:val="00BB7D42"/>
    <w:rsid w:val="00BD21F3"/>
    <w:rsid w:val="00BD5124"/>
    <w:rsid w:val="00BE1CE9"/>
    <w:rsid w:val="00BE3099"/>
    <w:rsid w:val="00BE4CE1"/>
    <w:rsid w:val="00C0598D"/>
    <w:rsid w:val="00C11956"/>
    <w:rsid w:val="00C12B5A"/>
    <w:rsid w:val="00C1382A"/>
    <w:rsid w:val="00C14E5E"/>
    <w:rsid w:val="00C158EE"/>
    <w:rsid w:val="00C17A2C"/>
    <w:rsid w:val="00C22EB4"/>
    <w:rsid w:val="00C32747"/>
    <w:rsid w:val="00C34DCC"/>
    <w:rsid w:val="00C34FEB"/>
    <w:rsid w:val="00C42AD1"/>
    <w:rsid w:val="00C4748E"/>
    <w:rsid w:val="00C507B1"/>
    <w:rsid w:val="00C54FEB"/>
    <w:rsid w:val="00C602E5"/>
    <w:rsid w:val="00C658BA"/>
    <w:rsid w:val="00C66EB2"/>
    <w:rsid w:val="00C748FD"/>
    <w:rsid w:val="00C76A73"/>
    <w:rsid w:val="00C96ED3"/>
    <w:rsid w:val="00CB40B2"/>
    <w:rsid w:val="00CB460B"/>
    <w:rsid w:val="00CC2B34"/>
    <w:rsid w:val="00CC75C1"/>
    <w:rsid w:val="00CD52E6"/>
    <w:rsid w:val="00CD6313"/>
    <w:rsid w:val="00CE2AFB"/>
    <w:rsid w:val="00CF6607"/>
    <w:rsid w:val="00D070B3"/>
    <w:rsid w:val="00D20082"/>
    <w:rsid w:val="00D24DCF"/>
    <w:rsid w:val="00D4046E"/>
    <w:rsid w:val="00D41D01"/>
    <w:rsid w:val="00D5185A"/>
    <w:rsid w:val="00D818CC"/>
    <w:rsid w:val="00D825C5"/>
    <w:rsid w:val="00D84F55"/>
    <w:rsid w:val="00DB3472"/>
    <w:rsid w:val="00DC2F4A"/>
    <w:rsid w:val="00DD3B4F"/>
    <w:rsid w:val="00DD4739"/>
    <w:rsid w:val="00DD55EB"/>
    <w:rsid w:val="00DE5F33"/>
    <w:rsid w:val="00DF2B17"/>
    <w:rsid w:val="00DF5397"/>
    <w:rsid w:val="00E030B4"/>
    <w:rsid w:val="00E07B54"/>
    <w:rsid w:val="00E11B6C"/>
    <w:rsid w:val="00E11F78"/>
    <w:rsid w:val="00E16E7B"/>
    <w:rsid w:val="00E20BF3"/>
    <w:rsid w:val="00E22EAC"/>
    <w:rsid w:val="00E26D05"/>
    <w:rsid w:val="00E32582"/>
    <w:rsid w:val="00E37BC6"/>
    <w:rsid w:val="00E42FBA"/>
    <w:rsid w:val="00E621E1"/>
    <w:rsid w:val="00E7771C"/>
    <w:rsid w:val="00E804CC"/>
    <w:rsid w:val="00E80FEE"/>
    <w:rsid w:val="00E812A9"/>
    <w:rsid w:val="00E84FD9"/>
    <w:rsid w:val="00E9231A"/>
    <w:rsid w:val="00EA52F2"/>
    <w:rsid w:val="00EA68AA"/>
    <w:rsid w:val="00EC52E2"/>
    <w:rsid w:val="00EC55B3"/>
    <w:rsid w:val="00ED549D"/>
    <w:rsid w:val="00EE2B05"/>
    <w:rsid w:val="00EF11EA"/>
    <w:rsid w:val="00EF26D6"/>
    <w:rsid w:val="00EF3BC6"/>
    <w:rsid w:val="00F04987"/>
    <w:rsid w:val="00F11823"/>
    <w:rsid w:val="00F22374"/>
    <w:rsid w:val="00F42226"/>
    <w:rsid w:val="00F50CC6"/>
    <w:rsid w:val="00F81613"/>
    <w:rsid w:val="00F912BE"/>
    <w:rsid w:val="00F946C9"/>
    <w:rsid w:val="00F94AEC"/>
    <w:rsid w:val="00F96FB2"/>
    <w:rsid w:val="00FA2E0C"/>
    <w:rsid w:val="00FA33B7"/>
    <w:rsid w:val="00FB129F"/>
    <w:rsid w:val="00FB2395"/>
    <w:rsid w:val="00FB384D"/>
    <w:rsid w:val="00FB51D8"/>
    <w:rsid w:val="00FC0FAF"/>
    <w:rsid w:val="00FC19BC"/>
    <w:rsid w:val="00FD08E8"/>
    <w:rsid w:val="00FD38F2"/>
    <w:rsid w:val="00FD4DFC"/>
    <w:rsid w:val="00FD60DB"/>
    <w:rsid w:val="00FD6592"/>
    <w:rsid w:val="00FE5B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46EAA72"/>
  <w15:docId w15:val="{F88B361C-199A-4773-B762-77ABD5AE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619C1"/>
    <w:rPr>
      <w:sz w:val="24"/>
      <w:szCs w:val="24"/>
    </w:rPr>
  </w:style>
  <w:style w:type="paragraph" w:styleId="Heading1">
    <w:name w:val="heading 1"/>
    <w:aliases w:val="h1"/>
    <w:basedOn w:val="Normal"/>
    <w:next w:val="Normal"/>
    <w:qFormat/>
    <w:rsid w:val="003619C1"/>
    <w:pPr>
      <w:keepNext/>
      <w:numPr>
        <w:numId w:val="1"/>
      </w:numPr>
      <w:spacing w:after="240"/>
      <w:outlineLvl w:val="0"/>
    </w:pPr>
    <w:rPr>
      <w:b/>
      <w:caps/>
      <w:szCs w:val="20"/>
    </w:rPr>
  </w:style>
  <w:style w:type="paragraph" w:styleId="Heading2">
    <w:name w:val="heading 2"/>
    <w:aliases w:val="h2"/>
    <w:basedOn w:val="Normal"/>
    <w:next w:val="Normal"/>
    <w:qFormat/>
    <w:rsid w:val="003619C1"/>
    <w:pPr>
      <w:keepNext/>
      <w:numPr>
        <w:ilvl w:val="1"/>
        <w:numId w:val="1"/>
      </w:numPr>
      <w:spacing w:before="240" w:after="240"/>
      <w:outlineLvl w:val="1"/>
    </w:pPr>
    <w:rPr>
      <w:b/>
      <w:szCs w:val="20"/>
    </w:rPr>
  </w:style>
  <w:style w:type="paragraph" w:styleId="Heading3">
    <w:name w:val="heading 3"/>
    <w:aliases w:val="h3"/>
    <w:basedOn w:val="Normal"/>
    <w:next w:val="Normal"/>
    <w:qFormat/>
    <w:rsid w:val="003619C1"/>
    <w:pPr>
      <w:keepNext/>
      <w:numPr>
        <w:ilvl w:val="2"/>
        <w:numId w:val="1"/>
      </w:numPr>
      <w:spacing w:before="120" w:after="120"/>
      <w:outlineLvl w:val="2"/>
    </w:pPr>
    <w:rPr>
      <w:b/>
      <w:bCs/>
      <w:i/>
      <w:iCs/>
      <w:szCs w:val="20"/>
    </w:rPr>
  </w:style>
  <w:style w:type="paragraph" w:styleId="Heading4">
    <w:name w:val="heading 4"/>
    <w:aliases w:val="h4"/>
    <w:basedOn w:val="Normal"/>
    <w:next w:val="Normal"/>
    <w:qFormat/>
    <w:rsid w:val="003619C1"/>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rsid w:val="003619C1"/>
    <w:pPr>
      <w:spacing w:before="240" w:after="60"/>
      <w:outlineLvl w:val="4"/>
    </w:pPr>
    <w:rPr>
      <w:b/>
      <w:i/>
      <w:sz w:val="26"/>
      <w:szCs w:val="20"/>
    </w:rPr>
  </w:style>
  <w:style w:type="paragraph" w:styleId="Heading6">
    <w:name w:val="heading 6"/>
    <w:aliases w:val="h6"/>
    <w:basedOn w:val="Normal"/>
    <w:next w:val="Normal"/>
    <w:qFormat/>
    <w:rsid w:val="003619C1"/>
    <w:pPr>
      <w:spacing w:before="240" w:after="60"/>
      <w:outlineLvl w:val="5"/>
    </w:pPr>
    <w:rPr>
      <w:b/>
      <w:sz w:val="22"/>
      <w:szCs w:val="20"/>
    </w:rPr>
  </w:style>
  <w:style w:type="paragraph" w:styleId="Heading7">
    <w:name w:val="heading 7"/>
    <w:basedOn w:val="Normal"/>
    <w:next w:val="Normal"/>
    <w:qFormat/>
    <w:rsid w:val="003619C1"/>
    <w:pPr>
      <w:spacing w:before="240" w:after="60"/>
      <w:outlineLvl w:val="6"/>
    </w:pPr>
    <w:rPr>
      <w:szCs w:val="20"/>
    </w:rPr>
  </w:style>
  <w:style w:type="paragraph" w:styleId="Heading8">
    <w:name w:val="heading 8"/>
    <w:basedOn w:val="Normal"/>
    <w:next w:val="Normal"/>
    <w:qFormat/>
    <w:rsid w:val="003619C1"/>
    <w:pPr>
      <w:spacing w:before="240" w:after="60"/>
      <w:outlineLvl w:val="7"/>
    </w:pPr>
    <w:rPr>
      <w:i/>
      <w:szCs w:val="20"/>
    </w:rPr>
  </w:style>
  <w:style w:type="paragraph" w:styleId="Heading9">
    <w:name w:val="heading 9"/>
    <w:basedOn w:val="Normal"/>
    <w:next w:val="Normal"/>
    <w:qFormat/>
    <w:rsid w:val="003619C1"/>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619C1"/>
    <w:pPr>
      <w:tabs>
        <w:tab w:val="center" w:pos="4320"/>
        <w:tab w:val="right" w:pos="8640"/>
      </w:tabs>
    </w:pPr>
    <w:rPr>
      <w:rFonts w:ascii="Arial" w:hAnsi="Arial"/>
      <w:b/>
      <w:bCs/>
    </w:rPr>
  </w:style>
  <w:style w:type="paragraph" w:styleId="Footer">
    <w:name w:val="footer"/>
    <w:basedOn w:val="Normal"/>
    <w:rsid w:val="003619C1"/>
    <w:pPr>
      <w:tabs>
        <w:tab w:val="center" w:pos="4320"/>
        <w:tab w:val="right" w:pos="8640"/>
      </w:tabs>
    </w:pPr>
  </w:style>
  <w:style w:type="paragraph" w:customStyle="1" w:styleId="TXUNormal">
    <w:name w:val="TXUNormal"/>
    <w:rsid w:val="003619C1"/>
    <w:pPr>
      <w:spacing w:after="120"/>
    </w:pPr>
  </w:style>
  <w:style w:type="paragraph" w:customStyle="1" w:styleId="TXUHeader">
    <w:name w:val="TXUHeader"/>
    <w:basedOn w:val="TXUNormal"/>
    <w:rsid w:val="003619C1"/>
    <w:pPr>
      <w:tabs>
        <w:tab w:val="right" w:pos="9360"/>
      </w:tabs>
      <w:spacing w:after="0"/>
    </w:pPr>
    <w:rPr>
      <w:noProof/>
      <w:sz w:val="16"/>
    </w:rPr>
  </w:style>
  <w:style w:type="paragraph" w:customStyle="1" w:styleId="TXUHeaderForm">
    <w:name w:val="TXUHeaderForm"/>
    <w:basedOn w:val="TXUHeader"/>
    <w:next w:val="Normal"/>
    <w:rsid w:val="003619C1"/>
    <w:rPr>
      <w:sz w:val="24"/>
    </w:rPr>
  </w:style>
  <w:style w:type="paragraph" w:customStyle="1" w:styleId="TXUSubject">
    <w:name w:val="TXUSubject"/>
    <w:basedOn w:val="TXUNormal"/>
    <w:next w:val="TXUNormal"/>
    <w:rsid w:val="003619C1"/>
    <w:pPr>
      <w:spacing w:after="240"/>
    </w:pPr>
    <w:rPr>
      <w:b/>
    </w:rPr>
  </w:style>
  <w:style w:type="paragraph" w:customStyle="1" w:styleId="TXUFooter">
    <w:name w:val="TXUFooter"/>
    <w:basedOn w:val="TXUNormal"/>
    <w:rsid w:val="003619C1"/>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619C1"/>
    <w:rPr>
      <w:sz w:val="20"/>
    </w:rPr>
  </w:style>
  <w:style w:type="paragraph" w:customStyle="1" w:styleId="Comments">
    <w:name w:val="Comments"/>
    <w:basedOn w:val="Normal"/>
    <w:rsid w:val="003619C1"/>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3619C1"/>
    <w:rPr>
      <w:color w:val="0000FF"/>
      <w:u w:val="single"/>
    </w:rPr>
  </w:style>
  <w:style w:type="paragraph" w:styleId="BodyText">
    <w:name w:val="Body Text"/>
    <w:basedOn w:val="Normal"/>
    <w:rsid w:val="003619C1"/>
    <w:pPr>
      <w:spacing w:before="120" w:after="120"/>
    </w:pPr>
  </w:style>
  <w:style w:type="paragraph" w:styleId="BodyTextIndent">
    <w:name w:val="Body Text Indent"/>
    <w:basedOn w:val="Normal"/>
    <w:rsid w:val="003619C1"/>
    <w:pPr>
      <w:spacing w:before="120" w:after="120"/>
      <w:ind w:left="720"/>
    </w:pPr>
  </w:style>
  <w:style w:type="paragraph" w:customStyle="1" w:styleId="Bullet">
    <w:name w:val="Bullet"/>
    <w:basedOn w:val="Normal"/>
    <w:rsid w:val="003619C1"/>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sid w:val="003619C1"/>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rsid w:val="00DD4739"/>
    <w:rPr>
      <w:b/>
      <w:bCs/>
    </w:rPr>
  </w:style>
  <w:style w:type="paragraph" w:styleId="Revision">
    <w:name w:val="Revision"/>
    <w:hidden/>
    <w:rsid w:val="00705E33"/>
    <w:rPr>
      <w:sz w:val="24"/>
      <w:szCs w:val="24"/>
    </w:rPr>
  </w:style>
  <w:style w:type="character" w:styleId="UnresolvedMention">
    <w:name w:val="Unresolved Mention"/>
    <w:rsid w:val="00705E33"/>
    <w:rPr>
      <w:color w:val="605E5C"/>
      <w:shd w:val="clear" w:color="auto" w:fill="E1DFDD"/>
    </w:rPr>
  </w:style>
  <w:style w:type="character" w:customStyle="1" w:styleId="NormalArialChar">
    <w:name w:val="Normal+Arial Char"/>
    <w:link w:val="NormalArial"/>
    <w:rsid w:val="00D41D01"/>
    <w:rPr>
      <w:rFonts w:ascii="Arial" w:hAnsi="Arial"/>
      <w:sz w:val="24"/>
      <w:szCs w:val="24"/>
    </w:rPr>
  </w:style>
  <w:style w:type="paragraph" w:styleId="ListParagraph">
    <w:name w:val="List Paragraph"/>
    <w:basedOn w:val="Normal"/>
    <w:qFormat/>
    <w:rsid w:val="00F42226"/>
    <w:pPr>
      <w:ind w:left="720"/>
      <w:contextualSpacing/>
    </w:pPr>
  </w:style>
  <w:style w:type="character" w:customStyle="1" w:styleId="HeaderChar">
    <w:name w:val="Header Char"/>
    <w:basedOn w:val="DefaultParagraphFont"/>
    <w:link w:val="Header"/>
    <w:rsid w:val="00C42AD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w.officeapps.live.com/op/view.aspx?src=https%3A%2F%2Fwww.ercot.com%2Ffiles%2Fdocs%2F2025%2F07%2F08%2F272NOGRR-14-Plus-Power-Comments-070825.docx&amp;wdOrigin=BROWSELINK"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ratliff@spearmintenergy.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iew.officeapps.live.com/op/view.aspx?src=https%3A%2F%2Fwww.ercot.com%2Ffiles%2Fdocs%2F2025%2F07%2F01%2F272NOGRR-13-ERCOT-Comments-070125.docx&amp;wdOrigin=BROWSELINK"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72" TargetMode="External"/><Relationship Id="rId5" Type="http://schemas.openxmlformats.org/officeDocument/2006/relationships/numbering" Target="numbering.xml"/><Relationship Id="rId15" Type="http://schemas.openxmlformats.org/officeDocument/2006/relationships/hyperlink" Target="https://view.officeapps.live.com/op/view.aspx?src=https%3A%2F%2Fwww.ercot.com%2Ffiles%2Fdocs%2F2025%2F07%2F09%2F272NOGRR-15-Joint-Commenters-Comments-070925.docx&amp;wdOrigin=BROWSELIN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w.officeapps.live.com/op/view.aspx?src=https%3A%2F%2Fwww.ercot.com%2Ffiles%2Fdocs%2F2025%2F07%2F10%2F272NOGRR-16-HGP-Storage-Comments-071025.docx&amp;wdOrigin=BROWSE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A0D40ACE6172499B123B24BA11B0F8" ma:contentTypeVersion="42" ma:contentTypeDescription="Create a new document." ma:contentTypeScope="" ma:versionID="9790736ef4fa8565fde950c3d44db848">
  <xsd:schema xmlns:xsd="http://www.w3.org/2001/XMLSchema" xmlns:xs="http://www.w3.org/2001/XMLSchema" xmlns:p="http://schemas.microsoft.com/office/2006/metadata/properties" xmlns:ns2="c7040462-4d54-42ce-81ce-951bafe130e8" xmlns:ns3="4cf80b9a-d1cd-4b32-8237-82a10cb966a7" targetNamespace="http://schemas.microsoft.com/office/2006/metadata/properties" ma:root="true" ma:fieldsID="fb3422e9856eb9471f45b569caa51d50" ns2:_="" ns3:_="">
    <xsd:import namespace="c7040462-4d54-42ce-81ce-951bafe130e8"/>
    <xsd:import namespace="4cf80b9a-d1cd-4b32-8237-82a10cb966a7"/>
    <xsd:element name="properties">
      <xsd:complexType>
        <xsd:sequence>
          <xsd:element name="documentManagement">
            <xsd:complexType>
              <xsd:all>
                <xsd:element ref="ns2:Notes" minOccurs="0"/>
                <xsd:element ref="ns2:RFPStatus" minOccurs="0"/>
                <xsd:element ref="ns2:Event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element ref="ns2:Event" minOccurs="0"/>
                <xsd:element ref="ns2:ISO_x002f_RTO" minOccurs="0"/>
                <xsd:element ref="ns2:State_x002f_Province" minOccurs="0"/>
                <xsd:element ref="ns2:IssuingAgency" minOccurs="0"/>
                <xsd:element ref="ns2:Sectors" minOccurs="0"/>
                <xsd:element ref="ns2:ConsultantRFP" minOccurs="0"/>
                <xsd:element ref="ns2:IssueDate" minOccurs="0"/>
                <xsd:element ref="ns2:Interest" minOccurs="0"/>
                <xsd:element ref="ns2:ApplicableSRDCProjects" minOccurs="0"/>
                <xsd:element ref="ns2:Source" minOccurs="0"/>
                <xsd:element ref="ns2:SourceNotes" minOccurs="0"/>
                <xsd:element ref="ns2:RFPLink" minOccurs="0"/>
                <xsd:element ref="ns2:StorageMWs" minOccurs="0"/>
                <xsd:element ref="ns2:CODYear_x0028_s_x0029_" minOccurs="0"/>
                <xsd:element ref="ns2:NDASigned" minOccurs="0"/>
                <xsd:element ref="ns2:Interest_x002f_Registered" minOccurs="0"/>
                <xsd:element ref="ns2:SubmittedProjec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040462-4d54-42ce-81ce-951bafe130e8" elementFormDefault="qualified">
    <xsd:import namespace="http://schemas.microsoft.com/office/2006/documentManagement/types"/>
    <xsd:import namespace="http://schemas.microsoft.com/office/infopath/2007/PartnerControls"/>
    <xsd:element name="Notes" ma:index="3" nillable="true" ma:displayName="Internal SRDC Notes" ma:format="Dropdown" ma:internalName="Notes">
      <xsd:simpleType>
        <xsd:restriction base="dms:Note">
          <xsd:maxLength value="255"/>
        </xsd:restriction>
      </xsd:simpleType>
    </xsd:element>
    <xsd:element name="RFPStatus" ma:index="4" nillable="true" ma:displayName="RFP Status" ma:format="Dropdown" ma:internalName="RFPStatus">
      <xsd:simpleType>
        <xsd:restriction base="dms:Choice">
          <xsd:enumeration value="Closed - Selected"/>
          <xsd:enumeration value="Closed - Submitted"/>
          <xsd:enumeration value="Preparing"/>
          <xsd:enumeration value="Opportunity Triage"/>
          <xsd:enumeration value="Issued"/>
          <xsd:enumeration value="Proposed"/>
          <xsd:enumeration value="Not Pursuing"/>
          <xsd:enumeration value="Not Applicable"/>
          <xsd:enumeration value="Closed - Not Submitted"/>
          <xsd:enumeration value="Closed - Not Selected"/>
        </xsd:restriction>
      </xsd:simpleType>
    </xsd:element>
    <xsd:element name="EventDate" ma:index="5" nillable="true" ma:displayName="Event Date" ma:format="DateOnly" ma:internalName="EventDate">
      <xsd:simpleType>
        <xsd:restriction base="dms:DateTime"/>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9" nillable="true" ma:displayName="MediaServiceAutoKeyPoints" ma:hidden="true" ma:internalName="MediaServiceAutoKeyPoints" ma:readOnly="true">
      <xsd:simpleType>
        <xsd:restriction base="dms:Note"/>
      </xsd:simpleType>
    </xsd:element>
    <xsd:element name="MediaServiceKeyPoints" ma:index="10" nillable="true" ma:displayName="KeyPoints" ma:hidden="true" ma:internalName="MediaServiceKeyPoints" ma:readOnly="true">
      <xsd:simpleType>
        <xsd:restriction base="dms:Note"/>
      </xsd:simpleType>
    </xsd:element>
    <xsd:element name="MediaServiceAutoTags" ma:index="11" nillable="true" ma:displayName="Tags" ma:hidden="true"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hidden="true" ma:internalName="MediaServiceOCR"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description="" ma:hidden="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00e9dc0-c27e-4822-9dc1-3cc7a2c16b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element name="Event" ma:index="30" nillable="true" ma:displayName="Event" ma:format="Dropdown" ma:internalName="Event">
      <xsd:simpleType>
        <xsd:restriction base="dms:Text">
          <xsd:maxLength value="255"/>
        </xsd:restriction>
      </xsd:simpleType>
    </xsd:element>
    <xsd:element name="ISO_x002f_RTO" ma:index="31" nillable="true" ma:displayName="ISO/RTO" ma:format="Dropdown" ma:internalName="ISO_x002f_RTO">
      <xsd:complexType>
        <xsd:complexContent>
          <xsd:extension base="dms:MultiChoice">
            <xsd:sequence>
              <xsd:element name="Value" maxOccurs="unbounded" minOccurs="0" nillable="true">
                <xsd:simpleType>
                  <xsd:restriction base="dms:Choice">
                    <xsd:enumeration value="PJM"/>
                    <xsd:enumeration value="MISO"/>
                    <xsd:enumeration value="CAISO"/>
                    <xsd:enumeration value="NYISO"/>
                    <xsd:enumeration value="ERCOT"/>
                    <xsd:enumeration value="SPP"/>
                    <xsd:enumeration value="ISONE"/>
                  </xsd:restriction>
                </xsd:simpleType>
              </xsd:element>
            </xsd:sequence>
          </xsd:extension>
        </xsd:complexContent>
      </xsd:complexType>
    </xsd:element>
    <xsd:element name="State_x002f_Province" ma:index="32" nillable="true" ma:displayName="State/Province" ma:format="Dropdown" ma:internalName="State_x002f_Province">
      <xsd:complexType>
        <xsd:complexContent>
          <xsd:extension base="dms:MultiChoice">
            <xsd:sequence>
              <xsd:element name="Value" maxOccurs="unbounded" minOccurs="0" nillable="true">
                <xsd:simpleType>
                  <xsd:restriction base="dms:Choice">
                    <xsd:enumeration value="AL"/>
                    <xsd:enumeration value="AK"/>
                    <xsd:enumeration value="AZ"/>
                    <xsd:enumeration value="AR"/>
                    <xsd:enumeration value="CA"/>
                    <xsd:enumeration value="CO"/>
                    <xsd:enumeration value="CT"/>
                    <xsd:enumeration value="DE"/>
                    <xsd:enumeration value="FL"/>
                    <xsd:enumeration value="GA"/>
                    <xsd:enumeration value="HI"/>
                    <xsd:enumeration value="ID"/>
                    <xsd:enumeration value="IL"/>
                    <xsd:enumeration value="IN"/>
                    <xsd:enumeration value="IA"/>
                    <xsd:enumeration value="KS"/>
                    <xsd:enumeration value="KY"/>
                    <xsd:enumeration value="LA"/>
                    <xsd:enumeration value="ME"/>
                    <xsd:enumeration value="MD"/>
                    <xsd:enumeration value="MA"/>
                    <xsd:enumeration value="MI"/>
                    <xsd:enumeration value="MN"/>
                    <xsd:enumeration value="MS"/>
                    <xsd:enumeration value="MO"/>
                    <xsd:enumeration value="MT"/>
                    <xsd:enumeration value="NE"/>
                    <xsd:enumeration value="NV"/>
                    <xsd:enumeration value="NH"/>
                    <xsd:enumeration value="NJ"/>
                    <xsd:enumeration value="NM"/>
                    <xsd:enumeration value="NY"/>
                    <xsd:enumeration value="NC"/>
                    <xsd:enumeration value="ND"/>
                    <xsd:enumeration value="OH"/>
                    <xsd:enumeration value="OK"/>
                    <xsd:enumeration value="OR"/>
                    <xsd:enumeration value="PA"/>
                    <xsd:enumeration value="RI"/>
                    <xsd:enumeration value="SC"/>
                    <xsd:enumeration value="SD"/>
                    <xsd:enumeration value="TN"/>
                    <xsd:enumeration value="TX"/>
                    <xsd:enumeration value="UT"/>
                    <xsd:enumeration value="VT"/>
                    <xsd:enumeration value="VA"/>
                    <xsd:enumeration value="WA"/>
                    <xsd:enumeration value="WV"/>
                    <xsd:enumeration value="WI"/>
                    <xsd:enumeration value="WY"/>
                    <xsd:enumeration value="Ontario, Canada"/>
                    <xsd:enumeration value="Alberta, Canada"/>
                    <xsd:enumeration value="Quebec, Canada"/>
                    <xsd:enumeration value="Manitoba, Canada"/>
                    <xsd:enumeration value="Saskatchewan, Canada"/>
                    <xsd:enumeration value="Nova Scotia, Canada"/>
                    <xsd:enumeration value="New Brunswick, Canada"/>
                    <xsd:enumeration value="Prince Edward Island, Canada"/>
                    <xsd:enumeration value="Newfoundland and Labrador, Canada"/>
                    <xsd:enumeration value="Yukon, Canada"/>
                    <xsd:enumeration value="British Columbia, Canada"/>
                    <xsd:enumeration value="Northwest Territories, Canada"/>
                    <xsd:enumeration value="Nunavut, Canada"/>
                    <xsd:enumeration value="Choice 64"/>
                  </xsd:restriction>
                </xsd:simpleType>
              </xsd:element>
            </xsd:sequence>
          </xsd:extension>
        </xsd:complexContent>
      </xsd:complexType>
    </xsd:element>
    <xsd:element name="IssuingAgency" ma:index="33" nillable="true" ma:displayName="Issuing Agency" ma:format="Dropdown" ma:internalName="IssuingAgency">
      <xsd:simpleType>
        <xsd:restriction base="dms:Text">
          <xsd:maxLength value="255"/>
        </xsd:restriction>
      </xsd:simpleType>
    </xsd:element>
    <xsd:element name="Sectors" ma:index="34" nillable="true" ma:displayName="Sectors" ma:format="Dropdown" ma:internalName="Sectors">
      <xsd:complexType>
        <xsd:complexContent>
          <xsd:extension base="dms:MultiChoice">
            <xsd:sequence>
              <xsd:element name="Value" maxOccurs="unbounded" minOccurs="0" nillable="true">
                <xsd:simpleType>
                  <xsd:restriction base="dms:Choice">
                    <xsd:enumeration value="Carbon Capture + Storage"/>
                    <xsd:enumeration value="Community Solar"/>
                    <xsd:enumeration value="Floating Solar"/>
                    <xsd:enumeration value="Floating Wind"/>
                    <xsd:enumeration value="Geothermal"/>
                    <xsd:enumeration value="Hydro-electric"/>
                    <xsd:enumeration value="Hydrogen"/>
                    <xsd:enumeration value="Natural Gas"/>
                    <xsd:enumeration value="Offshore Wind"/>
                    <xsd:enumeration value="Onshore Wind"/>
                    <xsd:enumeration value="Pumped Storage Hydro"/>
                    <xsd:enumeration value="Solar"/>
                    <xsd:enumeration value="Storage"/>
                    <xsd:enumeration value="Transmission Line"/>
                    <xsd:enumeration value="Compressed Air Energy Storage"/>
                    <xsd:enumeration value="Biomass"/>
                    <xsd:enumeration value="Biomethane"/>
                    <xsd:enumeration value="Solar Thermal"/>
                    <xsd:enumeration value="Solar + Storage"/>
                    <xsd:enumeration value="Wind + Storage"/>
                    <xsd:enumeration value="Hybrid"/>
                    <xsd:enumeration value="Nuclear"/>
                    <xsd:enumeration value="Distributed Generation"/>
                  </xsd:restriction>
                </xsd:simpleType>
              </xsd:element>
            </xsd:sequence>
          </xsd:extension>
        </xsd:complexContent>
      </xsd:complexType>
    </xsd:element>
    <xsd:element name="ConsultantRFP" ma:index="35" nillable="true" ma:displayName="Consultant RFP" ma:format="Dropdown" ma:internalName="ConsultantRFP">
      <xsd:simpleType>
        <xsd:restriction base="dms:Text">
          <xsd:maxLength value="255"/>
        </xsd:restriction>
      </xsd:simpleType>
    </xsd:element>
    <xsd:element name="IssueDate" ma:index="36" nillable="true" ma:displayName="Issue Date" ma:format="DateOnly" ma:internalName="IssueDate">
      <xsd:simpleType>
        <xsd:restriction base="dms:DateTime"/>
      </xsd:simpleType>
    </xsd:element>
    <xsd:element name="Interest" ma:index="37" nillable="true" ma:displayName="Interest" ma:default="None" ma:format="Dropdown" ma:internalName="Interest">
      <xsd:simpleType>
        <xsd:restriction base="dms:Choice">
          <xsd:enumeration value="High"/>
          <xsd:enumeration value="Medium"/>
          <xsd:enumeration value="Low"/>
          <xsd:enumeration value="None"/>
        </xsd:restriction>
      </xsd:simpleType>
    </xsd:element>
    <xsd:element name="ApplicableSRDCProjects" ma:index="38" nillable="true" ma:displayName="Applicable SRDC Projects" ma:format="Dropdown" ma:internalName="ApplicableSRDCProjects">
      <xsd:complexType>
        <xsd:complexContent>
          <xsd:extension base="dms:MultiChoice">
            <xsd:sequence>
              <xsd:element name="Value" maxOccurs="unbounded" minOccurs="0" nillable="true">
                <xsd:simpleType>
                  <xsd:restriction base="dms:Choice">
                    <xsd:enumeration value="6 String"/>
                    <xsd:enumeration value="Desert Palm"/>
                    <xsd:enumeration value="Red Egret"/>
                    <xsd:enumeration value="Revolution"/>
                    <xsd:enumeration value="Royal River"/>
                    <xsd:enumeration value="Seven Flags"/>
                    <xsd:enumeration value="Tierra Seca"/>
                    <xsd:enumeration value="Two Forks"/>
                    <xsd:enumeration value="Wintergarden"/>
                    <xsd:enumeration value="Rose Brook"/>
                    <xsd:enumeration value="Cedars"/>
                    <xsd:enumeration value="Expedition"/>
                    <xsd:enumeration value="Green Eagle"/>
                    <xsd:enumeration value="Indigo"/>
                    <xsd:enumeration value="Midwater"/>
                    <xsd:enumeration value="Pinecrest"/>
                    <xsd:enumeration value="Pumpkinvine"/>
                    <xsd:enumeration value="Snowshoe"/>
                    <xsd:enumeration value="Voyager"/>
                    <xsd:enumeration value="Cloverleaf"/>
                    <xsd:enumeration value="Jackalope"/>
                    <xsd:enumeration value="Silverfield"/>
                  </xsd:restriction>
                </xsd:simpleType>
              </xsd:element>
            </xsd:sequence>
          </xsd:extension>
        </xsd:complexContent>
      </xsd:complexType>
    </xsd:element>
    <xsd:element name="Source" ma:index="39" nillable="true" ma:displayName="Source" ma:format="Dropdown" ma:internalName="Source">
      <xsd:simpleType>
        <xsd:restriction base="dms:Text">
          <xsd:maxLength value="255"/>
        </xsd:restriction>
      </xsd:simpleType>
    </xsd:element>
    <xsd:element name="SourceNotes" ma:index="40" nillable="true" ma:displayName="Source Notes" ma:format="Dropdown" ma:internalName="SourceNotes">
      <xsd:simpleType>
        <xsd:restriction base="dms:Text">
          <xsd:maxLength value="255"/>
        </xsd:restriction>
      </xsd:simpleType>
    </xsd:element>
    <xsd:element name="RFPLink" ma:index="41" nillable="true" ma:displayName="RFP Link" ma:format="Dropdown" ma:internalName="RFPLink">
      <xsd:simpleType>
        <xsd:restriction base="dms:Text">
          <xsd:maxLength value="255"/>
        </xsd:restriction>
      </xsd:simpleType>
    </xsd:element>
    <xsd:element name="StorageMWs" ma:index="42" nillable="true" ma:displayName="Storage MWs" ma:format="Dropdown" ma:internalName="StorageMWs">
      <xsd:simpleType>
        <xsd:restriction base="dms:Text">
          <xsd:maxLength value="255"/>
        </xsd:restriction>
      </xsd:simpleType>
    </xsd:element>
    <xsd:element name="CODYear_x0028_s_x0029_" ma:index="43" nillable="true" ma:displayName="COD Year(s)" ma:format="Dropdown" ma:internalName="CODYear_x0028_s_x0029_">
      <xsd:simpleType>
        <xsd:restriction base="dms:Text">
          <xsd:maxLength value="255"/>
        </xsd:restriction>
      </xsd:simpleType>
    </xsd:element>
    <xsd:element name="NDASigned" ma:index="44" nillable="true" ma:displayName="NDA Signed" ma:format="Dropdown" ma:internalName="NDASigned">
      <xsd:simpleType>
        <xsd:restriction base="dms:Text">
          <xsd:maxLength value="255"/>
        </xsd:restriction>
      </xsd:simpleType>
    </xsd:element>
    <xsd:element name="Interest_x002f_Registered" ma:index="45" nillable="true" ma:displayName="Interest/Registered" ma:format="Dropdown" ma:internalName="Interest_x002f_Registered">
      <xsd:simpleType>
        <xsd:restriction base="dms:Text">
          <xsd:maxLength value="255"/>
        </xsd:restriction>
      </xsd:simpleType>
    </xsd:element>
    <xsd:element name="SubmittedProjects" ma:index="46" nillable="true" ma:displayName="Submitted SRDC Projects" ma:format="Dropdown" ma:internalName="SubmittedProjects">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4cf80b9a-d1cd-4b32-8237-82a10cb966a7"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element name="TaxCatchAll" ma:index="22" nillable="true" ma:displayName="Taxonomy Catch All Column" ma:hidden="true" ma:list="{6deadfdf-1e56-43c5-8923-47052a592ddc}" ma:internalName="TaxCatchAll" ma:readOnly="false" ma:showField="CatchAllData" ma:web="4cf80b9a-d1cd-4b32-8237-82a10cb966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Event xmlns="c7040462-4d54-42ce-81ce-951bafe130e8" xsi:nil="true"/>
    <ApplicableSRDCProjects xmlns="c7040462-4d54-42ce-81ce-951bafe130e8" xsi:nil="true"/>
    <Interest_x002f_Registered xmlns="c7040462-4d54-42ce-81ce-951bafe130e8" xsi:nil="true"/>
    <Notes xmlns="c7040462-4d54-42ce-81ce-951bafe130e8" xsi:nil="true"/>
    <RFPStatus xmlns="c7040462-4d54-42ce-81ce-951bafe130e8" xsi:nil="true"/>
    <StorageMWs xmlns="c7040462-4d54-42ce-81ce-951bafe130e8" xsi:nil="true"/>
    <Sectors xmlns="c7040462-4d54-42ce-81ce-951bafe130e8" xsi:nil="true"/>
    <Interest xmlns="c7040462-4d54-42ce-81ce-951bafe130e8" xsi:nil="true"/>
    <SubmittedProjects xmlns="c7040462-4d54-42ce-81ce-951bafe130e8" xsi:nil="true"/>
    <lcf76f155ced4ddcb4097134ff3c332f xmlns="c7040462-4d54-42ce-81ce-951bafe130e8">
      <Terms xmlns="http://schemas.microsoft.com/office/infopath/2007/PartnerControls"/>
    </lcf76f155ced4ddcb4097134ff3c332f>
    <EventDate xmlns="c7040462-4d54-42ce-81ce-951bafe130e8" xsi:nil="true"/>
    <State_x002f_Province xmlns="c7040462-4d54-42ce-81ce-951bafe130e8" xsi:nil="true"/>
    <ConsultantRFP xmlns="c7040462-4d54-42ce-81ce-951bafe130e8" xsi:nil="true"/>
    <NDASigned xmlns="c7040462-4d54-42ce-81ce-951bafe130e8" xsi:nil="true"/>
    <Source xmlns="c7040462-4d54-42ce-81ce-951bafe130e8" xsi:nil="true"/>
    <CODYear_x0028_s_x0029_ xmlns="c7040462-4d54-42ce-81ce-951bafe130e8" xsi:nil="true"/>
    <TaxCatchAll xmlns="4cf80b9a-d1cd-4b32-8237-82a10cb966a7" xsi:nil="true"/>
    <IssueDate xmlns="c7040462-4d54-42ce-81ce-951bafe130e8" xsi:nil="true"/>
    <SourceNotes xmlns="c7040462-4d54-42ce-81ce-951bafe130e8" xsi:nil="true"/>
    <RFPLink xmlns="c7040462-4d54-42ce-81ce-951bafe130e8" xsi:nil="true"/>
    <IssuingAgency xmlns="c7040462-4d54-42ce-81ce-951bafe130e8" xsi:nil="true"/>
    <ISO_x002f_RTO xmlns="c7040462-4d54-42ce-81ce-951bafe130e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5640C1-3170-43EC-9CAC-80CCE7E02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040462-4d54-42ce-81ce-951bafe130e8"/>
    <ds:schemaRef ds:uri="4cf80b9a-d1cd-4b32-8237-82a10cb966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A4E1B5-9496-4CC8-8468-E58AA4E1EF01}">
  <ds:schemaRefs>
    <ds:schemaRef ds:uri="http://schemas.openxmlformats.org/officeDocument/2006/bibliography"/>
  </ds:schemaRefs>
</ds:datastoreItem>
</file>

<file path=customXml/itemProps3.xml><?xml version="1.0" encoding="utf-8"?>
<ds:datastoreItem xmlns:ds="http://schemas.openxmlformats.org/officeDocument/2006/customXml" ds:itemID="{DC9A35E7-9C21-4613-B11A-E431AC0B79E6}">
  <ds:schemaRefs>
    <ds:schemaRef ds:uri="http://schemas.microsoft.com/office/2006/metadata/properties"/>
    <ds:schemaRef ds:uri="http://schemas.microsoft.com/office/infopath/2007/PartnerControls"/>
    <ds:schemaRef ds:uri="c7040462-4d54-42ce-81ce-951bafe130e8"/>
    <ds:schemaRef ds:uri="4cf80b9a-d1cd-4b32-8237-82a10cb966a7"/>
  </ds:schemaRefs>
</ds:datastoreItem>
</file>

<file path=customXml/itemProps4.xml><?xml version="1.0" encoding="utf-8"?>
<ds:datastoreItem xmlns:ds="http://schemas.openxmlformats.org/officeDocument/2006/customXml" ds:itemID="{2987E81A-1090-4424-B89A-7E63CDFB4C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1091</Words>
  <Characters>6224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ERCOT/if</dc:creator>
  <cp:keywords/>
  <dc:description/>
  <cp:lastModifiedBy>Spearmint Energy 08XX25</cp:lastModifiedBy>
  <cp:revision>3</cp:revision>
  <cp:lastPrinted>2001-06-20T16:28:00Z</cp:lastPrinted>
  <dcterms:created xsi:type="dcterms:W3CDTF">2025-08-01T15:23:00Z</dcterms:created>
  <dcterms:modified xsi:type="dcterms:W3CDTF">2025-08-01T15:24:00Z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2025-05-29T19:58:26Z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62553af9-2a7b-43c8-97cd-cc6f4d39d002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y fmtid="{D5CDD505-2E9C-101B-9397-08002B2CF9AE}" pid="10" name="ContentTypeId">
    <vt:lpwstr>0x0101006CA0D40ACE6172499B123B24BA11B0F8</vt:lpwstr>
  </property>
  <property fmtid="{D5CDD505-2E9C-101B-9397-08002B2CF9AE}" pid="11" name="MediaServiceImageTags">
    <vt:lpwstr/>
  </property>
</Properties>
</file>